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4B01A" w14:textId="60AE9B44" w:rsidR="00995324" w:rsidRDefault="00995324" w:rsidP="00AF2A9F">
      <w:pPr>
        <w:pStyle w:val="PlainText"/>
        <w:jc w:val="center"/>
        <w:rPr>
          <w:rFonts w:asciiTheme="minorHAnsi" w:hAnsiTheme="minorHAnsi" w:cstheme="minorHAnsi"/>
          <w:b/>
          <w:bCs/>
          <w:color w:val="48599F"/>
          <w:sz w:val="32"/>
          <w:szCs w:val="32"/>
        </w:rPr>
      </w:pPr>
    </w:p>
    <w:p w14:paraId="0D373628" w14:textId="6FC27623" w:rsidR="00995324" w:rsidRDefault="000F0B99" w:rsidP="007D1ABB">
      <w:pPr>
        <w:pStyle w:val="PlainText"/>
        <w:jc w:val="center"/>
        <w:rPr>
          <w:rFonts w:asciiTheme="minorHAnsi" w:hAnsiTheme="minorHAnsi" w:cstheme="minorHAnsi"/>
          <w:b/>
          <w:bCs/>
          <w:color w:val="48599F"/>
          <w:sz w:val="32"/>
          <w:szCs w:val="32"/>
        </w:rPr>
      </w:pPr>
      <w:r w:rsidRPr="007D1ABB">
        <w:rPr>
          <w:rFonts w:asciiTheme="minorHAnsi" w:hAnsiTheme="minorHAnsi" w:cstheme="minorHAnsi"/>
          <w:b/>
          <w:bCs/>
          <w:color w:val="48599F"/>
          <w:sz w:val="32"/>
          <w:szCs w:val="32"/>
        </w:rPr>
        <w:t>LIDL LIDER U BROJU SERTIFIKATA, PODIŽE STANDARDE NA TRŽIŠTU I JAČA POVERENJE POTROŠAČA U SRBIJI</w:t>
      </w:r>
    </w:p>
    <w:p w14:paraId="75187F79" w14:textId="77777777" w:rsidR="007D1ABB" w:rsidRDefault="007D1ABB" w:rsidP="007252D8">
      <w:pPr>
        <w:pStyle w:val="PlainText"/>
        <w:jc w:val="both"/>
        <w:rPr>
          <w:rFonts w:asciiTheme="minorHAnsi" w:hAnsiTheme="minorHAnsi" w:cstheme="minorHAnsi"/>
          <w:b/>
          <w:bCs/>
          <w:szCs w:val="22"/>
          <w:highlight w:val="green"/>
        </w:rPr>
      </w:pPr>
    </w:p>
    <w:p w14:paraId="032E608C" w14:textId="47B57996" w:rsidR="009C4886" w:rsidRPr="00057210" w:rsidRDefault="006B11C5" w:rsidP="00B674C3">
      <w:pPr>
        <w:jc w:val="both"/>
        <w:rPr>
          <w:b/>
          <w:bCs/>
          <w:noProof/>
          <w:lang w:val="sr-Latn-RS"/>
        </w:rPr>
      </w:pPr>
      <w:r w:rsidRPr="00057210">
        <w:rPr>
          <w:b/>
          <w:bCs/>
          <w:noProof/>
          <w:lang w:val="sr-Latn-RS"/>
        </w:rPr>
        <w:t xml:space="preserve">Rezultati </w:t>
      </w:r>
      <w:r w:rsidR="00056A39" w:rsidRPr="00057210">
        <w:rPr>
          <w:b/>
          <w:bCs/>
          <w:noProof/>
          <w:lang w:val="sr-Latn-RS"/>
        </w:rPr>
        <w:t>istraživanja Nacionalne organizacije potrošača Srbije</w:t>
      </w:r>
      <w:r w:rsidR="00CF45AC" w:rsidRPr="00057210">
        <w:rPr>
          <w:b/>
          <w:bCs/>
          <w:noProof/>
          <w:lang w:val="sr-Latn-RS"/>
        </w:rPr>
        <w:t xml:space="preserve"> (NOPS)</w:t>
      </w:r>
      <w:r w:rsidR="00056A39" w:rsidRPr="00057210">
        <w:rPr>
          <w:b/>
          <w:bCs/>
          <w:noProof/>
          <w:lang w:val="sr-Latn-RS"/>
        </w:rPr>
        <w:t xml:space="preserve"> pokazali su </w:t>
      </w:r>
      <w:r w:rsidR="001B3B33" w:rsidRPr="00057210">
        <w:rPr>
          <w:b/>
          <w:bCs/>
          <w:noProof/>
          <w:lang w:val="sr-Latn-RS"/>
        </w:rPr>
        <w:t>da</w:t>
      </w:r>
      <w:r w:rsidR="00E449DC" w:rsidRPr="00057210">
        <w:rPr>
          <w:b/>
          <w:bCs/>
          <w:noProof/>
          <w:lang w:val="sr-Latn-RS"/>
        </w:rPr>
        <w:t xml:space="preserve"> je </w:t>
      </w:r>
      <w:r w:rsidR="00754956" w:rsidRPr="00057210">
        <w:rPr>
          <w:b/>
          <w:bCs/>
          <w:noProof/>
          <w:lang w:val="sr-Latn-RS"/>
        </w:rPr>
        <w:t xml:space="preserve">kompanija Lidl </w:t>
      </w:r>
      <w:r w:rsidR="009B5C04" w:rsidRPr="00057210">
        <w:rPr>
          <w:b/>
          <w:bCs/>
          <w:noProof/>
          <w:lang w:val="sr-Latn-RS"/>
        </w:rPr>
        <w:t>Srb</w:t>
      </w:r>
      <w:r w:rsidR="008570FF" w:rsidRPr="00057210">
        <w:rPr>
          <w:b/>
          <w:bCs/>
          <w:noProof/>
          <w:lang w:val="sr-Latn-RS"/>
        </w:rPr>
        <w:t>ija n</w:t>
      </w:r>
      <w:r w:rsidR="00E449DC" w:rsidRPr="00057210">
        <w:rPr>
          <w:b/>
          <w:bCs/>
          <w:noProof/>
          <w:lang w:val="sr-Latn-RS"/>
        </w:rPr>
        <w:t xml:space="preserve">osilac najvećeg broja sertifikata </w:t>
      </w:r>
      <w:r w:rsidR="00852AD6" w:rsidRPr="00057210">
        <w:rPr>
          <w:b/>
          <w:bCs/>
          <w:noProof/>
          <w:lang w:val="sr-Latn-RS"/>
        </w:rPr>
        <w:t>na domaćem tržištu i to iz raz</w:t>
      </w:r>
      <w:r w:rsidR="00CF45AC" w:rsidRPr="00057210">
        <w:rPr>
          <w:b/>
          <w:bCs/>
          <w:noProof/>
          <w:lang w:val="sr-Latn-RS"/>
        </w:rPr>
        <w:t xml:space="preserve">novrsnih </w:t>
      </w:r>
      <w:r w:rsidR="00852AD6" w:rsidRPr="00057210">
        <w:rPr>
          <w:b/>
          <w:bCs/>
          <w:noProof/>
          <w:lang w:val="sr-Latn-RS"/>
        </w:rPr>
        <w:t>oblasti poslovanja</w:t>
      </w:r>
      <w:r w:rsidR="00CF45AC" w:rsidRPr="00057210">
        <w:rPr>
          <w:b/>
          <w:bCs/>
          <w:noProof/>
          <w:lang w:val="sr-Latn-RS"/>
        </w:rPr>
        <w:t>.</w:t>
      </w:r>
      <w:r w:rsidR="00AC630A" w:rsidRPr="00057210">
        <w:rPr>
          <w:b/>
          <w:bCs/>
          <w:noProof/>
          <w:lang w:val="sr-Latn-RS"/>
        </w:rPr>
        <w:t xml:space="preserve"> Pored toga</w:t>
      </w:r>
      <w:r w:rsidR="00A104B7">
        <w:rPr>
          <w:b/>
          <w:bCs/>
          <w:noProof/>
          <w:lang w:val="sr-Latn-RS"/>
        </w:rPr>
        <w:t xml:space="preserve"> </w:t>
      </w:r>
      <w:r w:rsidR="00AC630A" w:rsidRPr="00057210">
        <w:rPr>
          <w:b/>
          <w:bCs/>
          <w:noProof/>
          <w:lang w:val="sr-Latn-RS"/>
        </w:rPr>
        <w:t>što potrošačima pruža jedinstveno iskustvo kupovine</w:t>
      </w:r>
      <w:r w:rsidR="00104D77" w:rsidRPr="00057210">
        <w:rPr>
          <w:b/>
          <w:bCs/>
          <w:noProof/>
          <w:lang w:val="sr-Latn-RS"/>
        </w:rPr>
        <w:t xml:space="preserve"> i najbolji odnos cene i kvaliteta</w:t>
      </w:r>
      <w:r w:rsidR="00AC630A" w:rsidRPr="00057210">
        <w:rPr>
          <w:b/>
          <w:bCs/>
          <w:noProof/>
          <w:lang w:val="sr-Latn-RS"/>
        </w:rPr>
        <w:t xml:space="preserve">, kompanija Lidl Srbija iz dana u dan postavlja nove standarde na domaćem tržištu, a razultati NOPS istraživanja </w:t>
      </w:r>
      <w:r w:rsidR="00104D77">
        <w:rPr>
          <w:b/>
          <w:bCs/>
          <w:noProof/>
          <w:lang w:val="sr-Latn-RS"/>
        </w:rPr>
        <w:t>to potvrđuju</w:t>
      </w:r>
      <w:r w:rsidR="00AC630A" w:rsidRPr="00057210">
        <w:rPr>
          <w:b/>
          <w:bCs/>
          <w:noProof/>
          <w:lang w:val="sr-Latn-RS"/>
        </w:rPr>
        <w:t xml:space="preserve">. </w:t>
      </w:r>
      <w:r w:rsidR="00C60B29" w:rsidRPr="00057210">
        <w:rPr>
          <w:b/>
          <w:bCs/>
          <w:noProof/>
          <w:lang w:val="sr-Latn-RS"/>
        </w:rPr>
        <w:t>Posedovanje</w:t>
      </w:r>
      <w:r w:rsidR="00EA406B" w:rsidRPr="00057210">
        <w:rPr>
          <w:b/>
          <w:bCs/>
          <w:noProof/>
          <w:lang w:val="sr-Latn-RS"/>
        </w:rPr>
        <w:t>m</w:t>
      </w:r>
      <w:r w:rsidR="00C60B29" w:rsidRPr="00057210">
        <w:rPr>
          <w:b/>
          <w:bCs/>
          <w:noProof/>
          <w:lang w:val="sr-Latn-RS"/>
        </w:rPr>
        <w:t xml:space="preserve"> prestižnih, verodostojnih sertifikata i oznaka, kompanija Lidl podržava svoje potrošače pri donošenju odluka u kupovini, koje u središte fokusa stavljaju</w:t>
      </w:r>
      <w:r w:rsidR="00A104B7">
        <w:rPr>
          <w:b/>
          <w:bCs/>
          <w:noProof/>
          <w:lang w:val="sr-Latn-RS"/>
        </w:rPr>
        <w:t xml:space="preserve"> </w:t>
      </w:r>
      <w:r w:rsidR="00C60B29" w:rsidRPr="00057210">
        <w:rPr>
          <w:b/>
          <w:bCs/>
          <w:noProof/>
          <w:lang w:val="sr-Latn-RS"/>
        </w:rPr>
        <w:t xml:space="preserve"> zdravlje i održivost.</w:t>
      </w:r>
    </w:p>
    <w:p w14:paraId="00562692" w14:textId="142E1AF8" w:rsidR="00C52215" w:rsidRDefault="00C52215" w:rsidP="00B674C3">
      <w:pPr>
        <w:jc w:val="both"/>
        <w:rPr>
          <w:noProof/>
          <w:lang w:val="sr-Latn-RS"/>
        </w:rPr>
      </w:pPr>
      <w:r w:rsidRPr="00C52215">
        <w:rPr>
          <w:noProof/>
          <w:lang w:val="sr-Latn-RS"/>
        </w:rPr>
        <w:t xml:space="preserve">Proizvodi Lidlovih brendova koji nose sertifikate nude potrošačima dodatne smernice i služe kao dokaz visokog kvaliteta i održivosti proizvoda. </w:t>
      </w:r>
      <w:r>
        <w:rPr>
          <w:noProof/>
          <w:lang w:val="sr-Latn-RS"/>
        </w:rPr>
        <w:t>Oznaka BIO Organic jedna je od najpoznatijih i ukazuje na organsko i prirodno poreklo proizvoda, što je naročito važno kako bi se sačuvalo zdravlje, ali i planeta.</w:t>
      </w:r>
    </w:p>
    <w:p w14:paraId="6D92E515" w14:textId="6431BAF5" w:rsidR="00C52215" w:rsidRDefault="00C52215" w:rsidP="00B674C3">
      <w:pPr>
        <w:jc w:val="both"/>
        <w:rPr>
          <w:noProof/>
          <w:lang w:val="sr-Latn-RS"/>
        </w:rPr>
      </w:pPr>
      <w:r>
        <w:rPr>
          <w:noProof/>
          <w:lang w:val="sr-Latn-RS"/>
        </w:rPr>
        <w:t>Dodatno, oznake na prehrambenim proizvodima koje mogu imati važan uticaj na svakodnevne izbore u ishrani su</w:t>
      </w:r>
      <w:r w:rsidRPr="00C52215">
        <w:rPr>
          <w:noProof/>
          <w:lang w:val="sr-Latn-RS"/>
        </w:rPr>
        <w:t xml:space="preserve"> RSPO (Roundtable on Sustainable Palm Oil), koji promoviše održivije metode uzgoja uljanih palmi, MSC (Marine Stewardship Council), čiji je cilj održiva globalna ribarska industrija, Fairtrade, RFA (Rainforest Alliance), koji identifikuje proizvode koji u celini ili delimično potiču sa Rainforest Alliance sertifikovanih farmi koje poštuju stroge kriterijume za zaštitu životne sredine, društvenu odgovornost i profitabilnost.</w:t>
      </w:r>
      <w:r>
        <w:rPr>
          <w:noProof/>
          <w:lang w:val="sr-Latn-RS"/>
        </w:rPr>
        <w:t xml:space="preserve"> </w:t>
      </w:r>
    </w:p>
    <w:p w14:paraId="792E5961" w14:textId="24CD2861" w:rsidR="005F77BB" w:rsidRDefault="003A2561" w:rsidP="00B674C3">
      <w:pPr>
        <w:jc w:val="both"/>
        <w:rPr>
          <w:noProof/>
          <w:lang w:val="sr-Latn-RS"/>
        </w:rPr>
      </w:pPr>
      <w:r>
        <w:rPr>
          <w:noProof/>
          <w:lang w:val="sr-Latn-RS"/>
        </w:rPr>
        <w:t xml:space="preserve">Podrška potrošačima pri </w:t>
      </w:r>
      <w:r w:rsidR="0014555A">
        <w:rPr>
          <w:noProof/>
          <w:lang w:val="sr-Latn-RS"/>
        </w:rPr>
        <w:t xml:space="preserve">izboru prehrambenih proizvoda ogleda se i u </w:t>
      </w:r>
      <w:r w:rsidR="00D22855">
        <w:rPr>
          <w:noProof/>
          <w:lang w:val="sr-Latn-RS"/>
        </w:rPr>
        <w:t xml:space="preserve">korišćenju </w:t>
      </w:r>
      <w:r w:rsidR="0014555A">
        <w:rPr>
          <w:noProof/>
          <w:lang w:val="sr-Latn-RS"/>
        </w:rPr>
        <w:t>Nutr</w:t>
      </w:r>
      <w:r w:rsidR="00D22855">
        <w:rPr>
          <w:noProof/>
          <w:lang w:val="sr-Latn-RS"/>
        </w:rPr>
        <w:t>i</w:t>
      </w:r>
      <w:r w:rsidR="0014555A">
        <w:rPr>
          <w:noProof/>
          <w:lang w:val="sr-Latn-RS"/>
        </w:rPr>
        <w:t xml:space="preserve"> Score oznaka, </w:t>
      </w:r>
      <w:r w:rsidR="000D734A">
        <w:rPr>
          <w:noProof/>
          <w:lang w:val="sr-Latn-RS"/>
        </w:rPr>
        <w:t>čija je uloga da obezbedi jednostavan i brz uvid u nutritivne vrednosti proizvoda</w:t>
      </w:r>
      <w:r w:rsidR="007C46BF">
        <w:rPr>
          <w:noProof/>
          <w:lang w:val="sr-Latn-RS"/>
        </w:rPr>
        <w:t xml:space="preserve">, sa ciljem da </w:t>
      </w:r>
      <w:r w:rsidR="00D22855">
        <w:rPr>
          <w:noProof/>
          <w:lang w:val="sr-Latn-RS"/>
        </w:rPr>
        <w:t xml:space="preserve">potrošačima </w:t>
      </w:r>
      <w:r w:rsidR="00645D2A">
        <w:rPr>
          <w:noProof/>
          <w:lang w:val="sr-Latn-RS"/>
        </w:rPr>
        <w:t>olakša donošenje zdravi</w:t>
      </w:r>
      <w:r w:rsidR="009C4886">
        <w:rPr>
          <w:noProof/>
          <w:lang w:val="sr-Latn-RS"/>
        </w:rPr>
        <w:t>ji</w:t>
      </w:r>
      <w:r w:rsidR="00645D2A">
        <w:rPr>
          <w:noProof/>
          <w:lang w:val="sr-Latn-RS"/>
        </w:rPr>
        <w:t>h i osvešćeni</w:t>
      </w:r>
      <w:r w:rsidR="003E1264">
        <w:rPr>
          <w:noProof/>
          <w:lang w:val="sr-Latn-RS"/>
        </w:rPr>
        <w:t>ji</w:t>
      </w:r>
      <w:r w:rsidR="00645D2A">
        <w:rPr>
          <w:noProof/>
          <w:lang w:val="sr-Latn-RS"/>
        </w:rPr>
        <w:t>h odluka koje se tiču ishrane.</w:t>
      </w:r>
    </w:p>
    <w:p w14:paraId="15B261F2" w14:textId="2C9199DD" w:rsidR="0012720B" w:rsidRDefault="009C4886" w:rsidP="00B674C3">
      <w:pPr>
        <w:jc w:val="both"/>
        <w:rPr>
          <w:noProof/>
          <w:lang w:val="sr-Latn-RS"/>
        </w:rPr>
      </w:pPr>
      <w:r>
        <w:rPr>
          <w:noProof/>
          <w:lang w:val="sr-Latn-RS"/>
        </w:rPr>
        <w:t>Kada su u pitanju</w:t>
      </w:r>
      <w:r w:rsidR="00104D77">
        <w:rPr>
          <w:noProof/>
          <w:lang w:val="sr-Latn-RS"/>
        </w:rPr>
        <w:t xml:space="preserve"> </w:t>
      </w:r>
      <w:r w:rsidR="00107CE7">
        <w:rPr>
          <w:noProof/>
          <w:lang w:val="sr-Latn-RS"/>
        </w:rPr>
        <w:t>neprehrambeni proizvod</w:t>
      </w:r>
      <w:r>
        <w:rPr>
          <w:noProof/>
          <w:lang w:val="sr-Latn-RS"/>
        </w:rPr>
        <w:t>i</w:t>
      </w:r>
      <w:r w:rsidR="006C792B">
        <w:rPr>
          <w:noProof/>
          <w:lang w:val="sr-Latn-RS"/>
        </w:rPr>
        <w:t xml:space="preserve">, </w:t>
      </w:r>
      <w:r w:rsidR="006E4D96">
        <w:rPr>
          <w:noProof/>
          <w:lang w:val="sr-Latn-RS"/>
        </w:rPr>
        <w:t xml:space="preserve">kompanija Lidl </w:t>
      </w:r>
      <w:r w:rsidR="00C52215">
        <w:rPr>
          <w:noProof/>
          <w:lang w:val="sr-Latn-RS"/>
        </w:rPr>
        <w:t>g</w:t>
      </w:r>
      <w:r w:rsidR="00135BAB">
        <w:rPr>
          <w:noProof/>
          <w:lang w:val="sr-Latn-RS"/>
        </w:rPr>
        <w:t xml:space="preserve">arantuje </w:t>
      </w:r>
      <w:r w:rsidR="00F7041B">
        <w:rPr>
          <w:noProof/>
          <w:lang w:val="sr-Latn-RS"/>
        </w:rPr>
        <w:t>odsustvo štetnih materija i ekološke metode proizvodnje tekstila iz sopstvene modne linije</w:t>
      </w:r>
      <w:r w:rsidR="00C52215">
        <w:rPr>
          <w:noProof/>
          <w:lang w:val="sr-Latn-RS"/>
        </w:rPr>
        <w:t xml:space="preserve"> i to na osnovu detaljnih testiranja i sertifikata „Hohenstein“ instituta</w:t>
      </w:r>
      <w:r w:rsidR="00985A8E">
        <w:rPr>
          <w:noProof/>
          <w:lang w:val="sr-Latn-RS"/>
        </w:rPr>
        <w:t xml:space="preserve">. </w:t>
      </w:r>
      <w:r w:rsidR="00C52215">
        <w:rPr>
          <w:noProof/>
          <w:lang w:val="sr-Latn-RS"/>
        </w:rPr>
        <w:t>Ta testiranja podrazumevaju otpornost na cepanje, rastezanje, polivanje vodom, ali i reakcije tkanine prilikom</w:t>
      </w:r>
      <w:r w:rsidR="00C52215" w:rsidRPr="00C52215">
        <w:rPr>
          <w:noProof/>
          <w:lang w:val="sr-Latn-RS"/>
        </w:rPr>
        <w:t xml:space="preserve"> trčanj</w:t>
      </w:r>
      <w:r w:rsidR="00C52215">
        <w:rPr>
          <w:noProof/>
          <w:lang w:val="sr-Latn-RS"/>
        </w:rPr>
        <w:t>a</w:t>
      </w:r>
      <w:r w:rsidR="00C52215" w:rsidRPr="00C52215">
        <w:rPr>
          <w:noProof/>
          <w:lang w:val="sr-Latn-RS"/>
        </w:rPr>
        <w:t>, saginjanj</w:t>
      </w:r>
      <w:r w:rsidR="00C52215">
        <w:rPr>
          <w:noProof/>
          <w:lang w:val="sr-Latn-RS"/>
        </w:rPr>
        <w:t>a</w:t>
      </w:r>
      <w:r w:rsidR="00C52215" w:rsidRPr="00C52215">
        <w:rPr>
          <w:noProof/>
          <w:lang w:val="sr-Latn-RS"/>
        </w:rPr>
        <w:t>, skakanj</w:t>
      </w:r>
      <w:r w:rsidR="00C52215">
        <w:rPr>
          <w:noProof/>
          <w:lang w:val="sr-Latn-RS"/>
        </w:rPr>
        <w:t xml:space="preserve">a </w:t>
      </w:r>
      <w:r w:rsidR="00C52215" w:rsidRPr="00C52215">
        <w:rPr>
          <w:noProof/>
          <w:lang w:val="sr-Latn-RS"/>
        </w:rPr>
        <w:t>i spavanj</w:t>
      </w:r>
      <w:r w:rsidR="00C52215">
        <w:rPr>
          <w:noProof/>
          <w:lang w:val="sr-Latn-RS"/>
        </w:rPr>
        <w:t>a</w:t>
      </w:r>
      <w:r w:rsidR="00C52215" w:rsidRPr="00C52215">
        <w:rPr>
          <w:noProof/>
          <w:lang w:val="sr-Latn-RS"/>
        </w:rPr>
        <w:t>.</w:t>
      </w:r>
      <w:r w:rsidR="00C52215">
        <w:rPr>
          <w:noProof/>
          <w:lang w:val="sr-Latn-RS"/>
        </w:rPr>
        <w:t xml:space="preserve"> </w:t>
      </w:r>
      <w:r w:rsidR="00985A8E">
        <w:rPr>
          <w:noProof/>
          <w:lang w:val="sr-Latn-RS"/>
        </w:rPr>
        <w:t xml:space="preserve">Dodatno, kućne aparate, elektroniku, igračke i nameštaj </w:t>
      </w:r>
      <w:r w:rsidR="005F77BB">
        <w:rPr>
          <w:noProof/>
          <w:lang w:val="sr-Latn-RS"/>
        </w:rPr>
        <w:t xml:space="preserve">temeljno </w:t>
      </w:r>
      <w:r w:rsidR="00985A8E">
        <w:rPr>
          <w:noProof/>
          <w:lang w:val="sr-Latn-RS"/>
        </w:rPr>
        <w:t xml:space="preserve">testira </w:t>
      </w:r>
      <w:r w:rsidR="005F77BB">
        <w:rPr>
          <w:noProof/>
          <w:lang w:val="sr-Latn-RS"/>
        </w:rPr>
        <w:t>kompanija, ali i nezavisni instituti, kako bi njihov kvalitet zaista zadovoljio sve standarde i potrebe potrošača.</w:t>
      </w:r>
    </w:p>
    <w:p w14:paraId="09621819" w14:textId="71EACEF0" w:rsidR="009C4886" w:rsidRDefault="009C4886" w:rsidP="00B674C3">
      <w:pPr>
        <w:jc w:val="both"/>
        <w:rPr>
          <w:b/>
          <w:bCs/>
          <w:noProof/>
          <w:sz w:val="24"/>
          <w:szCs w:val="24"/>
          <w:lang w:val="sr-Latn-RS"/>
        </w:rPr>
      </w:pPr>
      <w:r w:rsidRPr="0053593B">
        <w:rPr>
          <w:b/>
          <w:bCs/>
          <w:noProof/>
          <w:sz w:val="24"/>
          <w:szCs w:val="24"/>
          <w:lang w:val="sr-Latn-RS"/>
        </w:rPr>
        <w:t>Lidl je prvi zeleni trgovinski lanac u Srbiji</w:t>
      </w:r>
    </w:p>
    <w:p w14:paraId="4A0DF924" w14:textId="524B36D3" w:rsidR="00057210" w:rsidRDefault="00057210" w:rsidP="0053593B">
      <w:pPr>
        <w:jc w:val="both"/>
        <w:rPr>
          <w:noProof/>
          <w:lang w:val="sr-Latn-RS"/>
        </w:rPr>
      </w:pPr>
      <w:r>
        <w:rPr>
          <w:noProof/>
          <w:lang w:val="sr-Latn-RS"/>
        </w:rPr>
        <w:t xml:space="preserve">Održivost poslovanja kompanije Lidl Srbija ogleda se u svim aspektima njenog poslovanja, a </w:t>
      </w:r>
      <w:r w:rsidR="00A104B7">
        <w:rPr>
          <w:noProof/>
          <w:lang w:val="sr-Latn-RS"/>
        </w:rPr>
        <w:t xml:space="preserve">u maju 2021. godine kompanija je </w:t>
      </w:r>
      <w:r>
        <w:rPr>
          <w:noProof/>
          <w:lang w:val="sr-Latn-RS"/>
        </w:rPr>
        <w:t>potpisa</w:t>
      </w:r>
      <w:r w:rsidR="00A104B7">
        <w:rPr>
          <w:noProof/>
          <w:lang w:val="sr-Latn-RS"/>
        </w:rPr>
        <w:t>la</w:t>
      </w:r>
      <w:r>
        <w:rPr>
          <w:noProof/>
          <w:lang w:val="sr-Latn-RS"/>
        </w:rPr>
        <w:t xml:space="preserve"> </w:t>
      </w:r>
      <w:r w:rsidR="00A104B7">
        <w:rPr>
          <w:noProof/>
          <w:lang w:val="sr-Latn-RS"/>
        </w:rPr>
        <w:t xml:space="preserve">i </w:t>
      </w:r>
      <w:r>
        <w:rPr>
          <w:noProof/>
          <w:lang w:val="sr-Latn-RS"/>
        </w:rPr>
        <w:t>„ZelEPS“ ugovor sa javnim preduzećem Elektroprivrede Srbije</w:t>
      </w:r>
      <w:r w:rsidR="00A104B7">
        <w:rPr>
          <w:noProof/>
          <w:lang w:val="sr-Latn-RS"/>
        </w:rPr>
        <w:t>, što je postalo</w:t>
      </w:r>
      <w:r>
        <w:rPr>
          <w:noProof/>
          <w:lang w:val="sr-Latn-RS"/>
        </w:rPr>
        <w:t xml:space="preserve"> jedan je od važnih koraka ka izgradnji čistije životne sredine. „Zeleni“ ciljevi „ZelEPS-a“ </w:t>
      </w:r>
      <w:r>
        <w:rPr>
          <w:noProof/>
          <w:lang w:val="sr-Latn-RS"/>
        </w:rPr>
        <w:lastRenderedPageBreak/>
        <w:t>podrazumevaju da se sve Lidl prodavnice, kao i Upravna zgrada i Logistički centar, u potpunosti snabdevaju energijom dobijenom iz obnovljivih izvora.</w:t>
      </w:r>
      <w:bookmarkStart w:id="0" w:name="_Hlk175312776"/>
    </w:p>
    <w:p w14:paraId="257DE68F" w14:textId="7D35D98E" w:rsidR="00845740" w:rsidRDefault="00057210" w:rsidP="0053593B">
      <w:pPr>
        <w:jc w:val="both"/>
        <w:rPr>
          <w:noProof/>
          <w:lang w:val="sr-Latn-RS"/>
        </w:rPr>
      </w:pPr>
      <w:r>
        <w:rPr>
          <w:noProof/>
          <w:lang w:val="sr-Latn-RS"/>
        </w:rPr>
        <w:t>J</w:t>
      </w:r>
      <w:r w:rsidR="00D95996">
        <w:rPr>
          <w:noProof/>
          <w:lang w:val="sr-Latn-RS"/>
        </w:rPr>
        <w:t>edan od nosećih stubova poslovanja kompanije Lidl jeste briga o očuvanju životne sredine</w:t>
      </w:r>
      <w:r w:rsidR="00262959">
        <w:rPr>
          <w:noProof/>
          <w:lang w:val="sr-Latn-RS"/>
        </w:rPr>
        <w:t>, o čemu svedoče i brojni projekti i mere</w:t>
      </w:r>
      <w:r w:rsidR="003C223F">
        <w:rPr>
          <w:noProof/>
          <w:lang w:val="sr-Latn-RS"/>
        </w:rPr>
        <w:t xml:space="preserve"> štednje resursa</w:t>
      </w:r>
      <w:r w:rsidR="00997796">
        <w:rPr>
          <w:noProof/>
          <w:lang w:val="sr-Latn-RS"/>
        </w:rPr>
        <w:t xml:space="preserve">, </w:t>
      </w:r>
      <w:r w:rsidR="00E6643B">
        <w:rPr>
          <w:noProof/>
          <w:lang w:val="sr-Latn-RS"/>
        </w:rPr>
        <w:t>a z</w:t>
      </w:r>
      <w:r w:rsidR="002252A4">
        <w:rPr>
          <w:noProof/>
          <w:lang w:val="sr-Latn-RS"/>
        </w:rPr>
        <w:t xml:space="preserve">načajnu uštedu </w:t>
      </w:r>
      <w:r w:rsidR="000F7219">
        <w:rPr>
          <w:noProof/>
          <w:lang w:val="sr-Latn-RS"/>
        </w:rPr>
        <w:t>električne energije</w:t>
      </w:r>
      <w:r w:rsidR="00291D4B">
        <w:rPr>
          <w:noProof/>
          <w:lang w:val="sr-Latn-RS"/>
        </w:rPr>
        <w:t>, vode i</w:t>
      </w:r>
      <w:r w:rsidR="00861C23">
        <w:rPr>
          <w:noProof/>
          <w:lang w:val="sr-Latn-RS"/>
        </w:rPr>
        <w:t xml:space="preserve"> smanjenje em</w:t>
      </w:r>
      <w:r w:rsidR="00642DAE">
        <w:rPr>
          <w:noProof/>
          <w:lang w:val="sr-Latn-RS"/>
        </w:rPr>
        <w:t>i</w:t>
      </w:r>
      <w:r w:rsidR="00861C23">
        <w:rPr>
          <w:noProof/>
          <w:lang w:val="sr-Latn-RS"/>
        </w:rPr>
        <w:t>sije štetnih gasova</w:t>
      </w:r>
      <w:r w:rsidR="00642DAE">
        <w:rPr>
          <w:noProof/>
          <w:lang w:val="sr-Latn-RS"/>
        </w:rPr>
        <w:t xml:space="preserve"> u kompaniji</w:t>
      </w:r>
      <w:r w:rsidR="00861C23">
        <w:rPr>
          <w:noProof/>
          <w:lang w:val="sr-Latn-RS"/>
        </w:rPr>
        <w:t xml:space="preserve"> </w:t>
      </w:r>
      <w:r w:rsidR="006C337A">
        <w:rPr>
          <w:noProof/>
          <w:lang w:val="sr-Latn-RS"/>
        </w:rPr>
        <w:t>potvrđuj</w:t>
      </w:r>
      <w:r w:rsidR="00BC30D9">
        <w:rPr>
          <w:noProof/>
          <w:lang w:val="sr-Latn-RS"/>
        </w:rPr>
        <w:t xml:space="preserve">e </w:t>
      </w:r>
      <w:r w:rsidR="00DF60BF">
        <w:rPr>
          <w:noProof/>
          <w:lang w:val="sr-Latn-RS"/>
        </w:rPr>
        <w:t>i svetski prizna</w:t>
      </w:r>
      <w:r w:rsidR="00184075">
        <w:rPr>
          <w:noProof/>
          <w:lang w:val="sr-Latn-RS"/>
        </w:rPr>
        <w:t>t</w:t>
      </w:r>
      <w:r w:rsidR="00DF60BF">
        <w:rPr>
          <w:noProof/>
          <w:lang w:val="sr-Latn-RS"/>
        </w:rPr>
        <w:t xml:space="preserve"> sertifikat EDGE</w:t>
      </w:r>
      <w:r w:rsidR="0053593B">
        <w:rPr>
          <w:noProof/>
          <w:lang w:val="sr-Latn-RS"/>
        </w:rPr>
        <w:t xml:space="preserve"> koji poseduje većina Lidl objekata</w:t>
      </w:r>
      <w:r w:rsidR="00BC30D9">
        <w:rPr>
          <w:noProof/>
          <w:lang w:val="sr-Latn-RS"/>
        </w:rPr>
        <w:t>, ali i LEED sertif</w:t>
      </w:r>
      <w:r w:rsidR="00970268">
        <w:rPr>
          <w:noProof/>
          <w:lang w:val="sr-Latn-RS"/>
        </w:rPr>
        <w:t>i</w:t>
      </w:r>
      <w:r w:rsidR="00BC30D9">
        <w:rPr>
          <w:noProof/>
          <w:lang w:val="sr-Latn-RS"/>
        </w:rPr>
        <w:t>k</w:t>
      </w:r>
      <w:r w:rsidR="00970268">
        <w:rPr>
          <w:noProof/>
          <w:lang w:val="sr-Latn-RS"/>
        </w:rPr>
        <w:t>at</w:t>
      </w:r>
      <w:r w:rsidR="00BC30D9">
        <w:rPr>
          <w:noProof/>
          <w:lang w:val="sr-Latn-RS"/>
        </w:rPr>
        <w:t xml:space="preserve"> kojim</w:t>
      </w:r>
      <w:r w:rsidR="00970268">
        <w:rPr>
          <w:noProof/>
          <w:lang w:val="sr-Latn-RS"/>
        </w:rPr>
        <w:t xml:space="preserve"> </w:t>
      </w:r>
      <w:r w:rsidR="0053593B">
        <w:rPr>
          <w:noProof/>
          <w:lang w:val="sr-Latn-RS"/>
        </w:rPr>
        <w:t xml:space="preserve">su </w:t>
      </w:r>
      <w:r w:rsidR="00970268">
        <w:rPr>
          <w:noProof/>
          <w:lang w:val="sr-Latn-RS"/>
        </w:rPr>
        <w:t xml:space="preserve">nagrađena </w:t>
      </w:r>
      <w:r w:rsidR="0053593B">
        <w:rPr>
          <w:noProof/>
          <w:lang w:val="sr-Latn-RS"/>
        </w:rPr>
        <w:t>oba logistička centra kompanije, kao i U</w:t>
      </w:r>
      <w:r w:rsidR="00970268">
        <w:rPr>
          <w:noProof/>
          <w:lang w:val="sr-Latn-RS"/>
        </w:rPr>
        <w:t>pravna zgrada Lidla</w:t>
      </w:r>
      <w:r w:rsidR="00E6643B">
        <w:rPr>
          <w:noProof/>
          <w:lang w:val="sr-Latn-RS"/>
        </w:rPr>
        <w:t xml:space="preserve">. </w:t>
      </w:r>
    </w:p>
    <w:p w14:paraId="05DA05D4" w14:textId="0729D2F6" w:rsidR="0053593B" w:rsidRPr="00057210" w:rsidRDefault="0053593B" w:rsidP="0053593B">
      <w:pPr>
        <w:jc w:val="both"/>
        <w:rPr>
          <w:b/>
          <w:bCs/>
          <w:noProof/>
          <w:lang w:val="sr-Latn-RS"/>
        </w:rPr>
      </w:pPr>
      <w:r w:rsidRPr="00057210">
        <w:rPr>
          <w:b/>
          <w:bCs/>
          <w:noProof/>
          <w:lang w:val="sr-Latn-RS"/>
        </w:rPr>
        <w:t>Lidl je prvi izbor potrošača</w:t>
      </w:r>
    </w:p>
    <w:bookmarkEnd w:id="0"/>
    <w:p w14:paraId="3BD3D258" w14:textId="227AF265" w:rsidR="00057210" w:rsidRDefault="00057210" w:rsidP="002157F7">
      <w:pPr>
        <w:jc w:val="both"/>
        <w:rPr>
          <w:ins w:id="1" w:author="Bojana  Veskovic / RED" w:date="2024-08-23T16:06:00Z"/>
          <w:noProof/>
          <w:lang w:val="sr-Latn-RS"/>
        </w:rPr>
      </w:pPr>
      <w:r>
        <w:rPr>
          <w:noProof/>
          <w:lang w:val="sr-Latn-RS"/>
        </w:rPr>
        <w:t>Kompanija Lidl Srbija ove godine dobitnik je i prestižnog priznanja „Miljenik potrošača“ u kategoriji „Trgovina“, koji dodeljuje organizacija „Moja Srbija“ u okviru kampanje „Najbolje iz Srbije“. Odluku kome će ovo priznanje pripasti doneo je najstručniji žiri – potrošači, što svedoči o tome da su Lidl prodavnice omiljeno mesto kupovine mnogim građanima.</w:t>
      </w:r>
    </w:p>
    <w:p w14:paraId="017D8195" w14:textId="7A86F75D" w:rsidR="001E4E7B" w:rsidRDefault="00062C5E" w:rsidP="002157F7">
      <w:pPr>
        <w:jc w:val="both"/>
        <w:rPr>
          <w:noProof/>
          <w:lang w:val="sr-Latn-RS"/>
        </w:rPr>
      </w:pPr>
      <w:r>
        <w:rPr>
          <w:noProof/>
          <w:lang w:val="sr-Latn-RS"/>
        </w:rPr>
        <w:t xml:space="preserve">Ulaganje </w:t>
      </w:r>
      <w:r w:rsidR="00D342FF">
        <w:rPr>
          <w:noProof/>
          <w:lang w:val="sr-Latn-RS"/>
        </w:rPr>
        <w:t xml:space="preserve">značajnih </w:t>
      </w:r>
      <w:r>
        <w:rPr>
          <w:noProof/>
          <w:lang w:val="sr-Latn-RS"/>
        </w:rPr>
        <w:t>napora u sve segmente odgovornog poslovanja</w:t>
      </w:r>
      <w:r w:rsidR="00D342FF">
        <w:rPr>
          <w:noProof/>
          <w:lang w:val="sr-Latn-RS"/>
        </w:rPr>
        <w:t>, kompaniji Lidl je donelo i prestižnu nagradu „</w:t>
      </w:r>
      <w:bookmarkStart w:id="2" w:name="_Hlk175321552"/>
      <w:r w:rsidR="00D342FF">
        <w:rPr>
          <w:noProof/>
          <w:lang w:val="sr-Latn-RS"/>
        </w:rPr>
        <w:t>Izabrana pr</w:t>
      </w:r>
      <w:bookmarkEnd w:id="2"/>
      <w:r w:rsidR="00D342FF">
        <w:rPr>
          <w:noProof/>
          <w:lang w:val="sr-Latn-RS"/>
        </w:rPr>
        <w:t>odavnica godine“</w:t>
      </w:r>
      <w:r w:rsidR="00FB4108">
        <w:rPr>
          <w:noProof/>
          <w:lang w:val="sr-Latn-RS"/>
        </w:rPr>
        <w:t>, koja je rezultat nezavisnog istraživanja najveće globalne istraživačke kompanije Nielsen</w:t>
      </w:r>
      <w:r w:rsidR="000512E1">
        <w:rPr>
          <w:noProof/>
          <w:lang w:val="sr-Latn-RS"/>
        </w:rPr>
        <w:t>IQ. Ovo priznanje ukazuje na to da Lidl prodavnice zadovoljavaju visoke standarde kvaliteta proizvoda, fer poslovanja i odgovornosti prema potrošačima</w:t>
      </w:r>
      <w:r w:rsidR="00774FFB">
        <w:rPr>
          <w:noProof/>
          <w:lang w:val="sr-Latn-RS"/>
        </w:rPr>
        <w:t>, pružajući im jedinstveno iskustvo kupovine</w:t>
      </w:r>
      <w:r w:rsidR="000E0E0C">
        <w:rPr>
          <w:noProof/>
          <w:lang w:val="sr-Latn-RS"/>
        </w:rPr>
        <w:t>.</w:t>
      </w:r>
      <w:r w:rsidR="002A3556">
        <w:rPr>
          <w:noProof/>
          <w:lang w:val="sr-Latn-RS"/>
        </w:rPr>
        <w:t xml:space="preserve"> </w:t>
      </w:r>
    </w:p>
    <w:p w14:paraId="2671FEF8" w14:textId="77777777" w:rsidR="009D5AE4" w:rsidRDefault="009D5AE4" w:rsidP="007312BA">
      <w:pPr>
        <w:pStyle w:val="PlainText"/>
        <w:jc w:val="both"/>
        <w:rPr>
          <w:rFonts w:asciiTheme="minorHAnsi" w:hAnsiTheme="minorHAnsi" w:cstheme="minorHAnsi"/>
        </w:rPr>
      </w:pPr>
    </w:p>
    <w:p w14:paraId="5C667D2C" w14:textId="59F4C56A" w:rsidR="008E5502" w:rsidRPr="00A65CFF" w:rsidRDefault="008E5502" w:rsidP="00B96437">
      <w:pPr>
        <w:pStyle w:val="PlainText"/>
        <w:jc w:val="both"/>
        <w:rPr>
          <w:rFonts w:asciiTheme="minorHAnsi" w:hAnsiTheme="minorHAnsi" w:cstheme="minorHAnsi"/>
          <w:b/>
          <w:bCs/>
          <w:color w:val="44546A" w:themeColor="text2"/>
        </w:rPr>
      </w:pPr>
      <w:r w:rsidRPr="00B96437">
        <w:rPr>
          <w:rFonts w:asciiTheme="minorHAnsi" w:hAnsiTheme="minorHAnsi" w:cstheme="minorHAnsi"/>
          <w:b/>
          <w:bCs/>
          <w:color w:val="44546A" w:themeColor="text2"/>
        </w:rPr>
        <w:t>O</w:t>
      </w:r>
      <w:r w:rsidRPr="00A65CFF">
        <w:rPr>
          <w:rFonts w:asciiTheme="minorHAnsi" w:hAnsiTheme="minorHAnsi" w:cstheme="minorHAnsi"/>
          <w:color w:val="44546A" w:themeColor="text2"/>
        </w:rPr>
        <w:t xml:space="preserve"> </w:t>
      </w:r>
      <w:r w:rsidRPr="00B96437">
        <w:rPr>
          <w:rFonts w:asciiTheme="minorHAnsi" w:hAnsiTheme="minorHAnsi" w:cstheme="minorHAnsi"/>
          <w:b/>
          <w:bCs/>
          <w:color w:val="44546A" w:themeColor="text2"/>
        </w:rPr>
        <w:t>Lidlu</w:t>
      </w:r>
    </w:p>
    <w:p w14:paraId="1946BC57" w14:textId="77777777" w:rsidR="00B96437" w:rsidRPr="00A65CFF" w:rsidRDefault="00B96437" w:rsidP="00A65CFF">
      <w:pPr>
        <w:pStyle w:val="PlainText"/>
        <w:jc w:val="both"/>
        <w:rPr>
          <w:rFonts w:asciiTheme="minorHAnsi" w:hAnsiTheme="minorHAnsi" w:cstheme="minorHAnsi"/>
        </w:rPr>
      </w:pPr>
    </w:p>
    <w:p w14:paraId="69FA23DC" w14:textId="15EE206D" w:rsidR="00F23D55" w:rsidRPr="00827ADB" w:rsidRDefault="008E5502" w:rsidP="00A65CFF">
      <w:pPr>
        <w:spacing w:before="120" w:line="240" w:lineRule="auto"/>
        <w:jc w:val="both"/>
        <w:rPr>
          <w:lang w:val="sr-Latn-RS"/>
        </w:rPr>
      </w:pPr>
      <w:r w:rsidRPr="00827ADB">
        <w:rPr>
          <w:lang w:val="sr-Latn-RS"/>
        </w:rPr>
        <w:t>Kompanija Lidl, kao deo nemačke Švarc grupe (Schwarz Gruppe), predstavlja jednog od vodećih prehrambenih trgovinskih lanaca u Nemačkoj i Evropi. Posluje u 32 zemlje širom sveta, sa oko 12.</w:t>
      </w:r>
      <w:r w:rsidR="003F45EC" w:rsidRPr="00827ADB">
        <w:rPr>
          <w:lang w:val="sr-Latn-RS"/>
        </w:rPr>
        <w:t>2</w:t>
      </w:r>
      <w:r w:rsidRPr="00827ADB">
        <w:rPr>
          <w:lang w:val="sr-Latn-RS"/>
        </w:rPr>
        <w:t>00 prodavnica, kao i više od 2</w:t>
      </w:r>
      <w:r w:rsidR="003F45EC" w:rsidRPr="00827ADB">
        <w:rPr>
          <w:lang w:val="sr-Latn-RS"/>
        </w:rPr>
        <w:t>2</w:t>
      </w:r>
      <w:r w:rsidRPr="00827ADB">
        <w:rPr>
          <w:lang w:val="sr-Latn-RS"/>
        </w:rPr>
        <w:t>0 logističkih centara i skladišta u 31 zemlji sveta.</w:t>
      </w:r>
    </w:p>
    <w:p w14:paraId="77190081" w14:textId="77777777" w:rsidR="00B96437" w:rsidRDefault="00B96437" w:rsidP="00B96437">
      <w:pPr>
        <w:spacing w:before="120" w:line="240" w:lineRule="auto"/>
        <w:jc w:val="both"/>
        <w:rPr>
          <w:rFonts w:asciiTheme="minorHAnsi" w:hAnsiTheme="minorHAnsi" w:cstheme="minorHAnsi"/>
          <w:b/>
          <w:bCs/>
          <w:color w:val="44546A" w:themeColor="text2"/>
          <w:lang w:val="sr-Latn-RS"/>
        </w:rPr>
      </w:pPr>
      <w:r w:rsidRPr="0031402E">
        <w:rPr>
          <w:lang w:val="sr-Latn-RS"/>
        </w:rPr>
        <w:t xml:space="preserve">Lidl je u Srbiji svoje prve prodavnice otvorio u oktobru 2018. godine i trenutno ima </w:t>
      </w:r>
      <w:r>
        <w:rPr>
          <w:lang w:val="sr-Latn-RS"/>
        </w:rPr>
        <w:t>72</w:t>
      </w:r>
      <w:r w:rsidRPr="0031402E">
        <w:rPr>
          <w:lang w:val="sr-Latn-RS"/>
        </w:rPr>
        <w:t xml:space="preserve"> prodavnic</w:t>
      </w:r>
      <w:r>
        <w:rPr>
          <w:lang w:val="sr-Latn-RS"/>
        </w:rPr>
        <w:t>e</w:t>
      </w:r>
      <w:r w:rsidRPr="0031402E">
        <w:rPr>
          <w:lang w:val="sr-Latn-RS"/>
        </w:rPr>
        <w:t xml:space="preserve"> u </w:t>
      </w:r>
      <w:r>
        <w:rPr>
          <w:lang w:val="sr-Latn-RS"/>
        </w:rPr>
        <w:t>41</w:t>
      </w:r>
      <w:r w:rsidRPr="0031402E">
        <w:rPr>
          <w:lang w:val="sr-Latn-RS"/>
        </w:rPr>
        <w:t xml:space="preserve"> </w:t>
      </w:r>
      <w:r>
        <w:rPr>
          <w:lang w:val="sr-Latn-RS"/>
        </w:rPr>
        <w:t>gradu</w:t>
      </w:r>
      <w:r w:rsidRPr="0031402E">
        <w:rPr>
          <w:lang w:val="sr-Latn-RS"/>
        </w:rPr>
        <w:t xml:space="preserve">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već četvrtu godinu zaredom.  Dodatno, u nezavisnim istraživanjima, potrošači u Srbiji su Lidl odabrali kao „Izabranu prodavnicu godine“, pečat koji dodeljuje organizacija „Izabran proizvod godine“, dok je na osnovu reprezentativnog uzorka Lidl u sklopu kampanje „Najbolje u Srbiji“ proglašen za „Miljenika potrošača“.  </w:t>
      </w:r>
    </w:p>
    <w:p w14:paraId="6A1E4DA6" w14:textId="77777777" w:rsidR="0086672F" w:rsidRDefault="0086672F" w:rsidP="008E5502">
      <w:pPr>
        <w:spacing w:before="120" w:line="360" w:lineRule="auto"/>
        <w:jc w:val="both"/>
        <w:rPr>
          <w:rFonts w:asciiTheme="minorHAnsi" w:hAnsiTheme="minorHAnsi" w:cstheme="minorHAnsi"/>
          <w:b/>
          <w:bCs/>
          <w:color w:val="44546A" w:themeColor="text2"/>
          <w:lang w:val="sr-Latn-RS"/>
        </w:rPr>
      </w:pPr>
    </w:p>
    <w:p w14:paraId="7E125822" w14:textId="3F884726" w:rsidR="008E5502" w:rsidRDefault="008E5502" w:rsidP="008E5502">
      <w:pPr>
        <w:spacing w:before="120" w:line="360" w:lineRule="auto"/>
        <w:jc w:val="both"/>
        <w:rPr>
          <w:rFonts w:asciiTheme="minorHAnsi" w:hAnsiTheme="minorHAnsi" w:cstheme="minorHAnsi"/>
          <w:b/>
          <w:bCs/>
          <w:color w:val="44546A" w:themeColor="text2"/>
          <w:lang w:val="sr-Latn-RS"/>
        </w:rPr>
      </w:pPr>
      <w:r>
        <w:rPr>
          <w:rFonts w:asciiTheme="minorHAnsi" w:hAnsiTheme="minorHAnsi" w:cstheme="minorHAnsi"/>
          <w:b/>
          <w:bCs/>
          <w:color w:val="44546A" w:themeColor="text2"/>
          <w:lang w:val="sr-Latn-RS"/>
        </w:rPr>
        <w:t>Kontakt za medije:</w:t>
      </w:r>
    </w:p>
    <w:p w14:paraId="20CC0B50" w14:textId="77777777" w:rsidR="008E5502" w:rsidRDefault="008E5502" w:rsidP="008E5502">
      <w:pPr>
        <w:spacing w:after="0" w:line="360" w:lineRule="auto"/>
        <w:jc w:val="both"/>
        <w:rPr>
          <w:rFonts w:asciiTheme="minorHAnsi" w:hAnsiTheme="minorHAnsi" w:cstheme="minorHAnsi"/>
          <w:bCs/>
          <w:color w:val="44546A" w:themeColor="text2"/>
          <w:lang w:val="sr-Latn-RS"/>
        </w:rPr>
      </w:pPr>
      <w:r w:rsidRPr="00752932">
        <w:rPr>
          <w:rFonts w:asciiTheme="minorHAnsi" w:hAnsiTheme="minorHAnsi" w:cstheme="minorHAnsi"/>
          <w:bCs/>
          <w:color w:val="44546A" w:themeColor="text2"/>
          <w:lang w:val="sr-Latn-RS"/>
        </w:rPr>
        <w:t>Dragana Milačak, R</w:t>
      </w:r>
      <w:r>
        <w:rPr>
          <w:rFonts w:asciiTheme="minorHAnsi" w:hAnsiTheme="minorHAnsi" w:cstheme="minorHAnsi"/>
          <w:bCs/>
          <w:color w:val="44546A" w:themeColor="text2"/>
          <w:lang w:val="sr-Latn-RS"/>
        </w:rPr>
        <w:t>ED</w:t>
      </w:r>
      <w:r w:rsidRPr="00752932">
        <w:rPr>
          <w:rFonts w:asciiTheme="minorHAnsi" w:hAnsiTheme="minorHAnsi" w:cstheme="minorHAnsi"/>
          <w:bCs/>
          <w:color w:val="44546A" w:themeColor="text2"/>
          <w:lang w:val="sr-Latn-RS"/>
        </w:rPr>
        <w:t xml:space="preserve"> Communication,</w:t>
      </w:r>
      <w:r>
        <w:rPr>
          <w:rFonts w:asciiTheme="minorHAnsi" w:hAnsiTheme="minorHAnsi" w:cstheme="minorHAnsi"/>
          <w:bCs/>
          <w:color w:val="44546A" w:themeColor="text2"/>
          <w:lang w:val="sr-Latn-RS"/>
        </w:rPr>
        <w:t xml:space="preserve"> Email:</w:t>
      </w:r>
      <w:r w:rsidRPr="00752932">
        <w:rPr>
          <w:rFonts w:asciiTheme="minorHAnsi" w:hAnsiTheme="minorHAnsi" w:cstheme="minorHAnsi"/>
          <w:bCs/>
          <w:color w:val="44546A" w:themeColor="text2"/>
          <w:lang w:val="sr-Latn-RS"/>
        </w:rPr>
        <w:t xml:space="preserve"> </w:t>
      </w:r>
      <w:hyperlink r:id="rId11" w:history="1">
        <w:r w:rsidRPr="002846D5">
          <w:rPr>
            <w:rStyle w:val="Hyperlink"/>
            <w:rFonts w:asciiTheme="minorHAnsi" w:hAnsiTheme="minorHAnsi" w:cstheme="minorHAnsi"/>
            <w:bCs/>
            <w:lang w:val="sr-Latn-RS"/>
          </w:rPr>
          <w:t>dragana.milacak@redc.rs</w:t>
        </w:r>
      </w:hyperlink>
      <w:r>
        <w:rPr>
          <w:rFonts w:asciiTheme="minorHAnsi" w:hAnsiTheme="minorHAnsi" w:cstheme="minorHAnsi"/>
          <w:bCs/>
          <w:color w:val="44546A" w:themeColor="text2"/>
          <w:lang w:val="sr-Latn-RS"/>
        </w:rPr>
        <w:t xml:space="preserve"> </w:t>
      </w:r>
      <w:hyperlink r:id="rId12" w:history="1"/>
      <w:r>
        <w:rPr>
          <w:rFonts w:asciiTheme="minorHAnsi" w:hAnsiTheme="minorHAnsi" w:cstheme="minorHAnsi"/>
          <w:bCs/>
          <w:color w:val="44546A" w:themeColor="text2"/>
          <w:lang w:val="sr-Latn-RS"/>
        </w:rPr>
        <w:t xml:space="preserve">, </w:t>
      </w:r>
      <w:r w:rsidRPr="00752932">
        <w:rPr>
          <w:rFonts w:asciiTheme="minorHAnsi" w:hAnsiTheme="minorHAnsi" w:cstheme="minorHAnsi"/>
          <w:bCs/>
          <w:color w:val="44546A" w:themeColor="text2"/>
          <w:lang w:val="sr-Latn-RS"/>
        </w:rPr>
        <w:t>Mob: +381 64 875 2671</w:t>
      </w:r>
    </w:p>
    <w:p w14:paraId="4278FDCA" w14:textId="6D79E61F" w:rsidR="00521D9C" w:rsidRPr="00C56764" w:rsidRDefault="00A9110B" w:rsidP="00521D9C">
      <w:pPr>
        <w:spacing w:after="0" w:line="360" w:lineRule="auto"/>
        <w:jc w:val="both"/>
        <w:rPr>
          <w:rFonts w:asciiTheme="minorHAnsi" w:hAnsiTheme="minorHAnsi" w:cstheme="minorHAnsi"/>
          <w:bCs/>
          <w:color w:val="44546A" w:themeColor="text2"/>
          <w:lang w:val="sr-Latn-RS"/>
        </w:rPr>
      </w:pPr>
      <w:r>
        <w:rPr>
          <w:rFonts w:asciiTheme="minorHAnsi" w:hAnsiTheme="minorHAnsi" w:cstheme="minorHAnsi"/>
          <w:bCs/>
          <w:color w:val="44546A" w:themeColor="text2"/>
          <w:lang w:val="sr-Latn-RS"/>
        </w:rPr>
        <w:lastRenderedPageBreak/>
        <w:t>Teodora Ivanović</w:t>
      </w:r>
      <w:r w:rsidR="00521D9C" w:rsidRPr="00C56764">
        <w:rPr>
          <w:rFonts w:asciiTheme="minorHAnsi" w:hAnsiTheme="minorHAnsi" w:cstheme="minorHAnsi"/>
          <w:bCs/>
          <w:color w:val="44546A" w:themeColor="text2"/>
          <w:lang w:val="sr-Latn-RS"/>
        </w:rPr>
        <w:t xml:space="preserve">, RED Communication, Email: </w:t>
      </w:r>
      <w:hyperlink r:id="rId13" w:history="1">
        <w:r w:rsidRPr="002A406A">
          <w:rPr>
            <w:rStyle w:val="Hyperlink"/>
            <w:rFonts w:asciiTheme="minorHAnsi" w:hAnsiTheme="minorHAnsi" w:cstheme="minorHAnsi"/>
            <w:bCs/>
            <w:lang w:val="sr-Latn-RS"/>
          </w:rPr>
          <w:t>teodora.ivanovic@redc.rs</w:t>
        </w:r>
      </w:hyperlink>
      <w:r w:rsidR="00521D9C" w:rsidRPr="00C56764">
        <w:rPr>
          <w:rFonts w:asciiTheme="minorHAnsi" w:hAnsiTheme="minorHAnsi" w:cstheme="minorHAnsi"/>
          <w:bCs/>
          <w:color w:val="44546A" w:themeColor="text2"/>
          <w:lang w:val="sr-Latn-RS"/>
        </w:rPr>
        <w:t>, Mob: +381 6</w:t>
      </w:r>
      <w:r>
        <w:rPr>
          <w:rFonts w:asciiTheme="minorHAnsi" w:hAnsiTheme="minorHAnsi" w:cstheme="minorHAnsi"/>
          <w:bCs/>
          <w:color w:val="44546A" w:themeColor="text2"/>
          <w:lang w:val="sr-Latn-RS"/>
        </w:rPr>
        <w:t>2</w:t>
      </w:r>
      <w:r w:rsidR="00521D9C" w:rsidRPr="00C56764">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109</w:t>
      </w:r>
      <w:r w:rsidR="00521D9C">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7896</w:t>
      </w:r>
    </w:p>
    <w:p w14:paraId="3A69E651" w14:textId="77777777" w:rsidR="008E5502" w:rsidRDefault="00586592" w:rsidP="008E5502">
      <w:pPr>
        <w:spacing w:after="0" w:line="360" w:lineRule="auto"/>
        <w:jc w:val="both"/>
        <w:rPr>
          <w:rFonts w:asciiTheme="minorHAnsi" w:hAnsiTheme="minorHAnsi" w:cstheme="minorHAnsi"/>
          <w:bCs/>
          <w:color w:val="44546A" w:themeColor="text2"/>
          <w:lang w:val="sr-Latn-RS"/>
        </w:rPr>
      </w:pPr>
      <w:hyperlink r:id="rId14" w:history="1">
        <w:r w:rsidR="008E5502" w:rsidRPr="009B209A">
          <w:rPr>
            <w:rStyle w:val="Hyperlink"/>
            <w:rFonts w:asciiTheme="minorHAnsi" w:hAnsiTheme="minorHAnsi" w:cstheme="minorHAnsi"/>
            <w:bCs/>
            <w:lang w:val="sr-Latn-RS"/>
          </w:rPr>
          <w:t>press@lidl.rs</w:t>
        </w:r>
      </w:hyperlink>
    </w:p>
    <w:p w14:paraId="0BB58C9E" w14:textId="77777777" w:rsidR="008E5502" w:rsidRPr="007F4B84" w:rsidRDefault="00586592" w:rsidP="008E5502">
      <w:pPr>
        <w:pStyle w:val="EinfAbs"/>
        <w:spacing w:line="360" w:lineRule="auto"/>
        <w:jc w:val="both"/>
        <w:rPr>
          <w:lang w:val="sr-Latn-RS"/>
        </w:rPr>
      </w:pPr>
      <w:hyperlink r:id="rId15" w:history="1">
        <w:r w:rsidR="008E5502" w:rsidRPr="007F4B84">
          <w:rPr>
            <w:rStyle w:val="Hyperlink"/>
            <w:lang w:val="sr-Latn-RS"/>
          </w:rPr>
          <w:t>www.lidl.rs</w:t>
        </w:r>
      </w:hyperlink>
    </w:p>
    <w:p w14:paraId="4EE03F0C" w14:textId="77777777" w:rsidR="008E5502" w:rsidRPr="00695D5F" w:rsidRDefault="00586592" w:rsidP="008E5502">
      <w:pPr>
        <w:pStyle w:val="EinfAbs"/>
        <w:spacing w:line="360" w:lineRule="auto"/>
        <w:jc w:val="both"/>
        <w:rPr>
          <w:color w:val="44546A" w:themeColor="text2"/>
          <w:lang w:val="sr-Latn-RS"/>
        </w:rPr>
      </w:pPr>
      <w:hyperlink r:id="rId16" w:history="1">
        <w:r w:rsidR="008E5502">
          <w:rPr>
            <w:rStyle w:val="Hyperlink"/>
            <w:rFonts w:asciiTheme="minorHAnsi" w:hAnsiTheme="minorHAnsi" w:cstheme="minorHAnsi"/>
            <w:bCs/>
            <w:sz w:val="22"/>
            <w:szCs w:val="22"/>
            <w:lang w:val="sr-Latn-RS"/>
          </w:rPr>
          <w:t>Media centar LINK</w:t>
        </w:r>
      </w:hyperlink>
    </w:p>
    <w:p w14:paraId="0A6DB3A8" w14:textId="75F98CC4" w:rsidR="003D1962" w:rsidRPr="00B86C0A" w:rsidRDefault="00586592" w:rsidP="003C0D98">
      <w:pPr>
        <w:jc w:val="both"/>
        <w:rPr>
          <w:rFonts w:asciiTheme="minorHAnsi" w:hAnsiTheme="minorHAnsi" w:cstheme="minorHAnsi"/>
          <w:bCs/>
          <w:color w:val="0563C1" w:themeColor="hyperlink"/>
          <w:u w:val="single"/>
          <w:lang w:val="sr-Latn-RS"/>
        </w:rPr>
      </w:pPr>
      <w:hyperlink r:id="rId17" w:history="1">
        <w:r w:rsidR="008E5502">
          <w:rPr>
            <w:rStyle w:val="Hyperlink"/>
            <w:rFonts w:asciiTheme="minorHAnsi" w:hAnsiTheme="minorHAnsi" w:cstheme="minorHAnsi"/>
            <w:bCs/>
            <w:lang w:val="sr-Latn-RS"/>
          </w:rPr>
          <w:t>Instagram Lidl Srbija</w:t>
        </w:r>
      </w:hyperlink>
    </w:p>
    <w:sectPr w:rsidR="003D1962" w:rsidRPr="00B86C0A" w:rsidSect="004415C0">
      <w:headerReference w:type="default" r:id="rId18"/>
      <w:footerReference w:type="default" r:id="rId19"/>
      <w:headerReference w:type="first" r:id="rId20"/>
      <w:footerReference w:type="first" r:id="rId21"/>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10623" w14:textId="77777777" w:rsidR="00BC160D" w:rsidRDefault="00BC160D">
      <w:pPr>
        <w:spacing w:after="0" w:line="240" w:lineRule="auto"/>
      </w:pPr>
      <w:r>
        <w:separator/>
      </w:r>
    </w:p>
  </w:endnote>
  <w:endnote w:type="continuationSeparator" w:id="0">
    <w:p w14:paraId="43FB09BB" w14:textId="77777777" w:rsidR="00BC160D" w:rsidRDefault="00BC1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35F4" w14:textId="57032697" w:rsidR="006C7C2B" w:rsidRPr="003D467C" w:rsidRDefault="003C0D98"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62336" behindDoc="0" locked="0" layoutInCell="1" allowOverlap="1" wp14:anchorId="21630E64" wp14:editId="702BCB32">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630E6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proofErr w:type="spellStart"/>
                    <w:r w:rsidRPr="000432D7">
                      <w:rPr>
                        <w:rFonts w:asciiTheme="minorHAnsi" w:hAnsiTheme="minorHAnsi"/>
                        <w:b/>
                      </w:rPr>
                      <w:t>Srbija</w:t>
                    </w:r>
                    <w:proofErr w:type="spellEnd"/>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komunikacije</w:t>
                    </w:r>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9264" behindDoc="0" locked="0" layoutInCell="1" allowOverlap="1" wp14:anchorId="5B1F3832" wp14:editId="57BBB9E4">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AA273DB" id="Gerade Verbindung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" strokecolor="#003f7b" strokeweight=".5pt">
              <v:stroke joinstyle="miter"/>
            </v:line>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C2EA" w14:textId="4F02C067" w:rsidR="006C7C2B" w:rsidRDefault="003C0D98"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9504" behindDoc="0" locked="0" layoutInCell="1" allowOverlap="1" wp14:anchorId="43080328" wp14:editId="256DFFDB">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80328"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L2gEAAJgDAAAOAAAAZHJzL2Uyb0RvYy54bWysU1Fv0zAQfkfiP1h+p2nLVlDUdBqbhpAG&#10;Qxr7ARfHSSwSnzm7Tcqv5+w0HbA3xIt1ubO/+77vLturse/EQZM3aAu5Wiyl0FZhZWxTyKdvd2/e&#10;S+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" filled="f" stroked="f">
              <v:textbox inset="0,0,0,0">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proofErr w:type="spellStart"/>
                    <w:r w:rsidRPr="000432D7">
                      <w:rPr>
                        <w:rFonts w:asciiTheme="minorHAnsi" w:hAnsiTheme="minorHAnsi"/>
                        <w:b/>
                      </w:rPr>
                      <w:t>Srbija</w:t>
                    </w:r>
                    <w:proofErr w:type="spellEnd"/>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komunikacije</w:t>
                    </w:r>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5408" behindDoc="0" locked="0" layoutInCell="1" allowOverlap="1" wp14:anchorId="07FD44BC" wp14:editId="1A42A16A">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A446CB1" id="Gerade Verbindung 4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" strokecolor="#003f7b" strokeweight=".5pt">
              <v:stroke joinstyle="miter"/>
            </v:line>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2EAC4" w14:textId="77777777" w:rsidR="00BC160D" w:rsidRDefault="00BC160D">
      <w:pPr>
        <w:spacing w:after="0" w:line="240" w:lineRule="auto"/>
      </w:pPr>
      <w:r>
        <w:separator/>
      </w:r>
    </w:p>
  </w:footnote>
  <w:footnote w:type="continuationSeparator" w:id="0">
    <w:p w14:paraId="4A41B3DC" w14:textId="77777777" w:rsidR="00BC160D" w:rsidRDefault="00BC1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AC0" w14:textId="77777777" w:rsidR="006C7C2B" w:rsidRDefault="003C0D98">
    <w:pPr>
      <w:pStyle w:val="Header"/>
    </w:pPr>
    <w:r w:rsidRPr="003D467C">
      <w:rPr>
        <w:noProof/>
        <w:lang w:val="en-US"/>
      </w:rPr>
      <mc:AlternateContent>
        <mc:Choice Requires="wps">
          <w:drawing>
            <wp:anchor distT="0" distB="0" distL="114300" distR="114300" simplePos="0" relativeHeight="251663360" behindDoc="0" locked="0" layoutInCell="1" allowOverlap="1" wp14:anchorId="71E0BF40" wp14:editId="5615ECBD">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0BF4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60288" behindDoc="0" locked="0" layoutInCell="1" allowOverlap="1" wp14:anchorId="2227FD7B" wp14:editId="733423F5">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8BF8B9E" id="Gerade Verbindung 4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" strokecolor="#003f7b" strokeweight=".5pt">
              <v:stroke joinstyle="miter"/>
            </v:line>
          </w:pict>
        </mc:Fallback>
      </mc:AlternateContent>
    </w:r>
    <w:r w:rsidRPr="003D467C">
      <w:rPr>
        <w:noProof/>
        <w:lang w:val="en-US"/>
      </w:rPr>
      <w:drawing>
        <wp:anchor distT="0" distB="0" distL="114300" distR="114300" simplePos="0" relativeHeight="251661312" behindDoc="1" locked="0" layoutInCell="1" allowOverlap="1" wp14:anchorId="32546AC3" wp14:editId="6B907EF3">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9AA0" w14:textId="77777777" w:rsidR="006C7C2B" w:rsidRDefault="003C0D98" w:rsidP="008C28B4">
    <w:pPr>
      <w:pStyle w:val="Header"/>
    </w:pPr>
    <w:r w:rsidRPr="004B6791">
      <w:rPr>
        <w:noProof/>
        <w:lang w:val="en-US"/>
      </w:rPr>
      <mc:AlternateContent>
        <mc:Choice Requires="wps">
          <w:drawing>
            <wp:anchor distT="0" distB="0" distL="114300" distR="114300" simplePos="0" relativeHeight="251667456" behindDoc="0" locked="0" layoutInCell="1" allowOverlap="1" wp14:anchorId="57D756F7" wp14:editId="7B301439">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EE97A" w14:textId="4A965C40" w:rsidR="006C7C2B" w:rsidRPr="00A9110B" w:rsidRDefault="008B245C"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D756F7" id="_x0000_t202" coordsize="21600,21600" o:spt="202" path="m,l,21600r21600,l21600,xe">
              <v:stroke joinstyle="miter"/>
              <v:path gradientshapeok="t" o:connecttype="rect"/>
            </v:shapetype>
            <v:shape id="_x0000_s1028" type="#_x0000_t202" style="position:absolute;margin-left:0;margin-top:60.3pt;width:394.05pt;height:38.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068EE97A" w14:textId="4A965C40" w:rsidR="006C7C2B" w:rsidRPr="00A9110B" w:rsidRDefault="008B245C"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8480" behindDoc="0" locked="0" layoutInCell="1" allowOverlap="1" wp14:anchorId="7E84CE62" wp14:editId="30A79729">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0BC65C5B" w14:textId="3AB09D2E" w:rsidR="006C7C2B" w:rsidRPr="003F22A3" w:rsidRDefault="00B02E39" w:rsidP="004B6791">
                          <w:pPr>
                            <w:jc w:val="right"/>
                            <w:rPr>
                              <w:noProof/>
                              <w:lang w:val="sr-Latn-RS" w:eastAsia="de-DE"/>
                            </w:rPr>
                          </w:pPr>
                          <w:r>
                            <w:rPr>
                              <w:noProof/>
                              <w:lang w:val="sr-Latn-RS" w:eastAsia="de-DE"/>
                            </w:rPr>
                            <w:t>Nova Pazova</w:t>
                          </w:r>
                          <w:r w:rsidR="000C2542">
                            <w:rPr>
                              <w:noProof/>
                              <w:lang w:val="sr-Latn-RS" w:eastAsia="de-DE"/>
                            </w:rPr>
                            <w:t>,</w:t>
                          </w:r>
                          <w:r w:rsidR="002D3892">
                            <w:rPr>
                              <w:noProof/>
                              <w:lang w:val="sr-Latn-RS" w:eastAsia="de-DE"/>
                            </w:rPr>
                            <w:t xml:space="preserve"> </w:t>
                          </w:r>
                          <w:r w:rsidR="0053593B">
                            <w:rPr>
                              <w:noProof/>
                              <w:lang w:val="sr-Latn-RS" w:eastAsia="de-DE"/>
                            </w:rPr>
                            <w:t>27</w:t>
                          </w:r>
                          <w:r w:rsidR="00B674C3">
                            <w:rPr>
                              <w:noProof/>
                              <w:lang w:val="sr-Latn-RS" w:eastAsia="de-DE"/>
                            </w:rPr>
                            <w:t>. 08</w:t>
                          </w:r>
                          <w:r w:rsidR="000C2542">
                            <w:rPr>
                              <w:noProof/>
                              <w:lang w:val="sr-Latn-RS" w:eastAsia="de-DE"/>
                            </w:rPr>
                            <w:t>.</w:t>
                          </w:r>
                          <w:r w:rsidR="00B674C3">
                            <w:rPr>
                              <w:noProof/>
                              <w:lang w:val="sr-Latn-RS" w:eastAsia="de-DE"/>
                            </w:rPr>
                            <w:t xml:space="preserve"> </w:t>
                          </w:r>
                          <w:r w:rsidR="000C2542">
                            <w:rPr>
                              <w:noProof/>
                              <w:lang w:val="sr-Latn-RS" w:eastAsia="de-DE"/>
                            </w:rPr>
                            <w:t>202</w:t>
                          </w:r>
                          <w:r w:rsidR="00A9110B">
                            <w:rPr>
                              <w:noProof/>
                              <w:lang w:val="sr-Latn-RS" w:eastAsia="de-DE"/>
                            </w:rPr>
                            <w:t>4</w:t>
                          </w:r>
                          <w:r w:rsidR="000C2542">
                            <w:rPr>
                              <w:noProof/>
                              <w:lang w:val="sr-Latn-RS"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4CE62" id="Textfeld 3" o:spid="_x0000_s1029" type="#_x0000_t202" style="position:absolute;margin-left:165.8pt;margin-top:73.95pt;width:297pt;height:1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" filled="f" stroked="f">
              <v:textbox>
                <w:txbxContent>
                  <w:p w14:paraId="0BC65C5B" w14:textId="3AB09D2E" w:rsidR="006C7C2B" w:rsidRPr="003F22A3" w:rsidRDefault="00B02E39" w:rsidP="004B6791">
                    <w:pPr>
                      <w:jc w:val="right"/>
                      <w:rPr>
                        <w:noProof/>
                        <w:lang w:val="sr-Latn-RS" w:eastAsia="de-DE"/>
                      </w:rPr>
                    </w:pPr>
                    <w:r>
                      <w:rPr>
                        <w:noProof/>
                        <w:lang w:val="sr-Latn-RS" w:eastAsia="de-DE"/>
                      </w:rPr>
                      <w:t>Nova Pazova</w:t>
                    </w:r>
                    <w:r w:rsidR="000C2542">
                      <w:rPr>
                        <w:noProof/>
                        <w:lang w:val="sr-Latn-RS" w:eastAsia="de-DE"/>
                      </w:rPr>
                      <w:t>,</w:t>
                    </w:r>
                    <w:r w:rsidR="002D3892">
                      <w:rPr>
                        <w:noProof/>
                        <w:lang w:val="sr-Latn-RS" w:eastAsia="de-DE"/>
                      </w:rPr>
                      <w:t xml:space="preserve"> </w:t>
                    </w:r>
                    <w:r w:rsidR="0053593B">
                      <w:rPr>
                        <w:noProof/>
                        <w:lang w:val="sr-Latn-RS" w:eastAsia="de-DE"/>
                      </w:rPr>
                      <w:t>27</w:t>
                    </w:r>
                    <w:r w:rsidR="00B674C3">
                      <w:rPr>
                        <w:noProof/>
                        <w:lang w:val="sr-Latn-RS" w:eastAsia="de-DE"/>
                      </w:rPr>
                      <w:t>. 08</w:t>
                    </w:r>
                    <w:r w:rsidR="000C2542">
                      <w:rPr>
                        <w:noProof/>
                        <w:lang w:val="sr-Latn-RS" w:eastAsia="de-DE"/>
                      </w:rPr>
                      <w:t>.</w:t>
                    </w:r>
                    <w:r w:rsidR="00B674C3">
                      <w:rPr>
                        <w:noProof/>
                        <w:lang w:val="sr-Latn-RS" w:eastAsia="de-DE"/>
                      </w:rPr>
                      <w:t xml:space="preserve"> </w:t>
                    </w:r>
                    <w:r w:rsidR="000C2542">
                      <w:rPr>
                        <w:noProof/>
                        <w:lang w:val="sr-Latn-RS" w:eastAsia="de-DE"/>
                      </w:rPr>
                      <w:t>202</w:t>
                    </w:r>
                    <w:r w:rsidR="00A9110B">
                      <w:rPr>
                        <w:noProof/>
                        <w:lang w:val="sr-Latn-RS" w:eastAsia="de-DE"/>
                      </w:rPr>
                      <w:t>4</w:t>
                    </w:r>
                    <w:r w:rsidR="000C2542">
                      <w:rPr>
                        <w:noProof/>
                        <w:lang w:val="sr-Latn-RS" w:eastAsia="de-DE"/>
                      </w:rPr>
                      <w:t xml:space="preserve">. </w:t>
                    </w:r>
                  </w:p>
                </w:txbxContent>
              </v:textbox>
            </v:shape>
          </w:pict>
        </mc:Fallback>
      </mc:AlternateContent>
    </w:r>
    <w:r w:rsidRPr="004B6791">
      <w:rPr>
        <w:noProof/>
        <w:lang w:val="en-US"/>
      </w:rPr>
      <w:drawing>
        <wp:anchor distT="0" distB="0" distL="114300" distR="114300" simplePos="0" relativeHeight="251666432" behindDoc="1" locked="0" layoutInCell="1" allowOverlap="1" wp14:anchorId="21C721A8" wp14:editId="6F62FC9A">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64384" behindDoc="0" locked="0" layoutInCell="1" allowOverlap="1" wp14:anchorId="4381803A" wp14:editId="5A211AA5">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331BAA7" id="Gerade Verbindung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" strokecolor="#003f7b"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928"/>
    <w:multiLevelType w:val="multilevel"/>
    <w:tmpl w:val="02CA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C128C8"/>
    <w:multiLevelType w:val="hybridMultilevel"/>
    <w:tmpl w:val="DA5A56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56A59EA"/>
    <w:multiLevelType w:val="multilevel"/>
    <w:tmpl w:val="5DCA8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7BC0"/>
    <w:multiLevelType w:val="multilevel"/>
    <w:tmpl w:val="9906E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603170"/>
    <w:multiLevelType w:val="hybridMultilevel"/>
    <w:tmpl w:val="96723556"/>
    <w:lvl w:ilvl="0" w:tplc="FFFFFFFF">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16cid:durableId="537864596">
    <w:abstractNumId w:val="4"/>
  </w:num>
  <w:num w:numId="2" w16cid:durableId="553544787">
    <w:abstractNumId w:val="2"/>
  </w:num>
  <w:num w:numId="3" w16cid:durableId="4986144">
    <w:abstractNumId w:val="0"/>
  </w:num>
  <w:num w:numId="4" w16cid:durableId="662659246">
    <w:abstractNumId w:val="3"/>
  </w:num>
  <w:num w:numId="5" w16cid:durableId="162380777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jana  Veskovic / RED">
    <w15:presenceInfo w15:providerId="AD" w15:userId="S::bojana.veskovic@redc.rs::ce26f0fb-c394-4ac5-9f05-007fefefec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98"/>
    <w:rsid w:val="000027C2"/>
    <w:rsid w:val="00002E4F"/>
    <w:rsid w:val="00010761"/>
    <w:rsid w:val="000127A6"/>
    <w:rsid w:val="00014BE5"/>
    <w:rsid w:val="00022489"/>
    <w:rsid w:val="000315E0"/>
    <w:rsid w:val="0004571A"/>
    <w:rsid w:val="00050F90"/>
    <w:rsid w:val="000512E1"/>
    <w:rsid w:val="00052B5A"/>
    <w:rsid w:val="00054E6A"/>
    <w:rsid w:val="00056A39"/>
    <w:rsid w:val="00057122"/>
    <w:rsid w:val="00057210"/>
    <w:rsid w:val="00061E93"/>
    <w:rsid w:val="0006227C"/>
    <w:rsid w:val="00062C5E"/>
    <w:rsid w:val="00063480"/>
    <w:rsid w:val="00067186"/>
    <w:rsid w:val="00067577"/>
    <w:rsid w:val="00070586"/>
    <w:rsid w:val="00070BD5"/>
    <w:rsid w:val="0008184D"/>
    <w:rsid w:val="0008209A"/>
    <w:rsid w:val="000830ED"/>
    <w:rsid w:val="000841DE"/>
    <w:rsid w:val="000906A7"/>
    <w:rsid w:val="00092C7F"/>
    <w:rsid w:val="00095057"/>
    <w:rsid w:val="0009550A"/>
    <w:rsid w:val="00095720"/>
    <w:rsid w:val="00097F4A"/>
    <w:rsid w:val="000A0BAA"/>
    <w:rsid w:val="000A4854"/>
    <w:rsid w:val="000A4F5C"/>
    <w:rsid w:val="000A6F9A"/>
    <w:rsid w:val="000B0624"/>
    <w:rsid w:val="000C14EB"/>
    <w:rsid w:val="000C2542"/>
    <w:rsid w:val="000C2B4A"/>
    <w:rsid w:val="000C3B5C"/>
    <w:rsid w:val="000C648C"/>
    <w:rsid w:val="000D3998"/>
    <w:rsid w:val="000D734A"/>
    <w:rsid w:val="000E0E0C"/>
    <w:rsid w:val="000E636E"/>
    <w:rsid w:val="000E6FA9"/>
    <w:rsid w:val="000F0B99"/>
    <w:rsid w:val="000F469A"/>
    <w:rsid w:val="000F7219"/>
    <w:rsid w:val="00100304"/>
    <w:rsid w:val="00102130"/>
    <w:rsid w:val="00102AD0"/>
    <w:rsid w:val="00104B36"/>
    <w:rsid w:val="00104D77"/>
    <w:rsid w:val="00107CE7"/>
    <w:rsid w:val="001120E1"/>
    <w:rsid w:val="001144F5"/>
    <w:rsid w:val="001168E2"/>
    <w:rsid w:val="001201CB"/>
    <w:rsid w:val="001204A8"/>
    <w:rsid w:val="00124804"/>
    <w:rsid w:val="0012720B"/>
    <w:rsid w:val="0012788F"/>
    <w:rsid w:val="00130BD8"/>
    <w:rsid w:val="0013279A"/>
    <w:rsid w:val="00134AEE"/>
    <w:rsid w:val="0013578F"/>
    <w:rsid w:val="00135BAB"/>
    <w:rsid w:val="00136D20"/>
    <w:rsid w:val="00137143"/>
    <w:rsid w:val="00140174"/>
    <w:rsid w:val="00142871"/>
    <w:rsid w:val="0014555A"/>
    <w:rsid w:val="001516B9"/>
    <w:rsid w:val="00154411"/>
    <w:rsid w:val="001550E6"/>
    <w:rsid w:val="001554D4"/>
    <w:rsid w:val="001559CE"/>
    <w:rsid w:val="00160612"/>
    <w:rsid w:val="00162137"/>
    <w:rsid w:val="00167024"/>
    <w:rsid w:val="00167CAE"/>
    <w:rsid w:val="001715C2"/>
    <w:rsid w:val="0017269F"/>
    <w:rsid w:val="001833C3"/>
    <w:rsid w:val="00184075"/>
    <w:rsid w:val="001879CD"/>
    <w:rsid w:val="00194F60"/>
    <w:rsid w:val="001A2473"/>
    <w:rsid w:val="001A3FF3"/>
    <w:rsid w:val="001A4F47"/>
    <w:rsid w:val="001A5543"/>
    <w:rsid w:val="001A57E1"/>
    <w:rsid w:val="001A706C"/>
    <w:rsid w:val="001B3B33"/>
    <w:rsid w:val="001B6E76"/>
    <w:rsid w:val="001C2FF6"/>
    <w:rsid w:val="001C428B"/>
    <w:rsid w:val="001C4C03"/>
    <w:rsid w:val="001C4C94"/>
    <w:rsid w:val="001C74A6"/>
    <w:rsid w:val="001C7EFB"/>
    <w:rsid w:val="001E1A84"/>
    <w:rsid w:val="001E1B89"/>
    <w:rsid w:val="001E1E39"/>
    <w:rsid w:val="001E4E7B"/>
    <w:rsid w:val="001E5EE5"/>
    <w:rsid w:val="001F2589"/>
    <w:rsid w:val="001F3753"/>
    <w:rsid w:val="001F5821"/>
    <w:rsid w:val="00200D55"/>
    <w:rsid w:val="00202456"/>
    <w:rsid w:val="002041E3"/>
    <w:rsid w:val="00204C21"/>
    <w:rsid w:val="002101EB"/>
    <w:rsid w:val="002157F7"/>
    <w:rsid w:val="00220B9A"/>
    <w:rsid w:val="00220D25"/>
    <w:rsid w:val="00222B0B"/>
    <w:rsid w:val="002252A4"/>
    <w:rsid w:val="00226ED0"/>
    <w:rsid w:val="00226F79"/>
    <w:rsid w:val="0022787D"/>
    <w:rsid w:val="00232ADD"/>
    <w:rsid w:val="00240E39"/>
    <w:rsid w:val="002413BE"/>
    <w:rsid w:val="00241E60"/>
    <w:rsid w:val="00242270"/>
    <w:rsid w:val="00243184"/>
    <w:rsid w:val="0024352C"/>
    <w:rsid w:val="002461C9"/>
    <w:rsid w:val="00255E0D"/>
    <w:rsid w:val="0026120A"/>
    <w:rsid w:val="00262959"/>
    <w:rsid w:val="0026759B"/>
    <w:rsid w:val="00273C11"/>
    <w:rsid w:val="00275B44"/>
    <w:rsid w:val="002826F5"/>
    <w:rsid w:val="00287E96"/>
    <w:rsid w:val="00291D4B"/>
    <w:rsid w:val="00294935"/>
    <w:rsid w:val="00295831"/>
    <w:rsid w:val="00297DA4"/>
    <w:rsid w:val="002A1BE0"/>
    <w:rsid w:val="002A3556"/>
    <w:rsid w:val="002A391E"/>
    <w:rsid w:val="002A56F4"/>
    <w:rsid w:val="002B3145"/>
    <w:rsid w:val="002B3A1F"/>
    <w:rsid w:val="002B3D38"/>
    <w:rsid w:val="002B40E6"/>
    <w:rsid w:val="002B6D75"/>
    <w:rsid w:val="002B7048"/>
    <w:rsid w:val="002C4A69"/>
    <w:rsid w:val="002D0D2C"/>
    <w:rsid w:val="002D3892"/>
    <w:rsid w:val="002D6287"/>
    <w:rsid w:val="002E1306"/>
    <w:rsid w:val="002E6330"/>
    <w:rsid w:val="002E684A"/>
    <w:rsid w:val="002F340A"/>
    <w:rsid w:val="002F6414"/>
    <w:rsid w:val="002F6819"/>
    <w:rsid w:val="00302F6C"/>
    <w:rsid w:val="00313E3C"/>
    <w:rsid w:val="0032166A"/>
    <w:rsid w:val="003219BB"/>
    <w:rsid w:val="00327246"/>
    <w:rsid w:val="00331A07"/>
    <w:rsid w:val="00331EAF"/>
    <w:rsid w:val="0033503E"/>
    <w:rsid w:val="00336066"/>
    <w:rsid w:val="00340FA5"/>
    <w:rsid w:val="003416FE"/>
    <w:rsid w:val="00341977"/>
    <w:rsid w:val="0034267C"/>
    <w:rsid w:val="00355E89"/>
    <w:rsid w:val="003621C5"/>
    <w:rsid w:val="00363A63"/>
    <w:rsid w:val="00370CFE"/>
    <w:rsid w:val="00372682"/>
    <w:rsid w:val="00372CD5"/>
    <w:rsid w:val="00377EA5"/>
    <w:rsid w:val="00380677"/>
    <w:rsid w:val="00380A0E"/>
    <w:rsid w:val="00383291"/>
    <w:rsid w:val="003968FC"/>
    <w:rsid w:val="003A2561"/>
    <w:rsid w:val="003A41EC"/>
    <w:rsid w:val="003A455F"/>
    <w:rsid w:val="003A6340"/>
    <w:rsid w:val="003A7963"/>
    <w:rsid w:val="003B1B18"/>
    <w:rsid w:val="003C043E"/>
    <w:rsid w:val="003C0D98"/>
    <w:rsid w:val="003C223F"/>
    <w:rsid w:val="003C23D6"/>
    <w:rsid w:val="003D1962"/>
    <w:rsid w:val="003D217D"/>
    <w:rsid w:val="003D3AE6"/>
    <w:rsid w:val="003D69CC"/>
    <w:rsid w:val="003D7285"/>
    <w:rsid w:val="003E1264"/>
    <w:rsid w:val="003E494C"/>
    <w:rsid w:val="003E78C7"/>
    <w:rsid w:val="003F45EC"/>
    <w:rsid w:val="004015F1"/>
    <w:rsid w:val="00402A65"/>
    <w:rsid w:val="00404A06"/>
    <w:rsid w:val="00410A88"/>
    <w:rsid w:val="004121BB"/>
    <w:rsid w:val="00412B4F"/>
    <w:rsid w:val="004134FC"/>
    <w:rsid w:val="00415202"/>
    <w:rsid w:val="00422FB0"/>
    <w:rsid w:val="0042310F"/>
    <w:rsid w:val="00424A40"/>
    <w:rsid w:val="004327C6"/>
    <w:rsid w:val="00434078"/>
    <w:rsid w:val="0043414C"/>
    <w:rsid w:val="00435956"/>
    <w:rsid w:val="00436691"/>
    <w:rsid w:val="004368A6"/>
    <w:rsid w:val="00440413"/>
    <w:rsid w:val="004415C0"/>
    <w:rsid w:val="004423A9"/>
    <w:rsid w:val="00450F27"/>
    <w:rsid w:val="00451549"/>
    <w:rsid w:val="004563BD"/>
    <w:rsid w:val="00462163"/>
    <w:rsid w:val="00463885"/>
    <w:rsid w:val="004655CC"/>
    <w:rsid w:val="004662A7"/>
    <w:rsid w:val="00466C0A"/>
    <w:rsid w:val="004703C0"/>
    <w:rsid w:val="00472622"/>
    <w:rsid w:val="004730F0"/>
    <w:rsid w:val="004776AF"/>
    <w:rsid w:val="0048117C"/>
    <w:rsid w:val="00481EE3"/>
    <w:rsid w:val="0048409C"/>
    <w:rsid w:val="004857A8"/>
    <w:rsid w:val="00485AEB"/>
    <w:rsid w:val="004873E3"/>
    <w:rsid w:val="00487EDB"/>
    <w:rsid w:val="00487F9C"/>
    <w:rsid w:val="00490E8A"/>
    <w:rsid w:val="00490EAA"/>
    <w:rsid w:val="00491408"/>
    <w:rsid w:val="00492231"/>
    <w:rsid w:val="0049335A"/>
    <w:rsid w:val="0049609F"/>
    <w:rsid w:val="004A02FC"/>
    <w:rsid w:val="004A1BCC"/>
    <w:rsid w:val="004A47DE"/>
    <w:rsid w:val="004A52FD"/>
    <w:rsid w:val="004A5855"/>
    <w:rsid w:val="004B18A9"/>
    <w:rsid w:val="004B24D8"/>
    <w:rsid w:val="004B3BC8"/>
    <w:rsid w:val="004B4B3F"/>
    <w:rsid w:val="004B71CC"/>
    <w:rsid w:val="004C4B13"/>
    <w:rsid w:val="004C5A8E"/>
    <w:rsid w:val="004C75A5"/>
    <w:rsid w:val="004D3080"/>
    <w:rsid w:val="004D5709"/>
    <w:rsid w:val="004E1BDB"/>
    <w:rsid w:val="004E2025"/>
    <w:rsid w:val="004E2763"/>
    <w:rsid w:val="004E3C4C"/>
    <w:rsid w:val="004E5E3D"/>
    <w:rsid w:val="004E630B"/>
    <w:rsid w:val="004F2236"/>
    <w:rsid w:val="004F5070"/>
    <w:rsid w:val="004F7BA7"/>
    <w:rsid w:val="00502324"/>
    <w:rsid w:val="00502EBC"/>
    <w:rsid w:val="005039FF"/>
    <w:rsid w:val="005059C5"/>
    <w:rsid w:val="005069E0"/>
    <w:rsid w:val="00507508"/>
    <w:rsid w:val="0050771B"/>
    <w:rsid w:val="00514B5E"/>
    <w:rsid w:val="005169A6"/>
    <w:rsid w:val="005208C3"/>
    <w:rsid w:val="00521500"/>
    <w:rsid w:val="00521D9C"/>
    <w:rsid w:val="00524279"/>
    <w:rsid w:val="005253A0"/>
    <w:rsid w:val="0053265F"/>
    <w:rsid w:val="0053268A"/>
    <w:rsid w:val="0053593B"/>
    <w:rsid w:val="0053723A"/>
    <w:rsid w:val="0054083B"/>
    <w:rsid w:val="0054233B"/>
    <w:rsid w:val="005471CB"/>
    <w:rsid w:val="0055192A"/>
    <w:rsid w:val="00556AB0"/>
    <w:rsid w:val="00556BF1"/>
    <w:rsid w:val="00556C6E"/>
    <w:rsid w:val="00560DF6"/>
    <w:rsid w:val="0056471F"/>
    <w:rsid w:val="00564D83"/>
    <w:rsid w:val="005664DD"/>
    <w:rsid w:val="00566C49"/>
    <w:rsid w:val="005672B4"/>
    <w:rsid w:val="00577C00"/>
    <w:rsid w:val="005800DA"/>
    <w:rsid w:val="00586592"/>
    <w:rsid w:val="0058701C"/>
    <w:rsid w:val="0059014E"/>
    <w:rsid w:val="00594A23"/>
    <w:rsid w:val="00595AB7"/>
    <w:rsid w:val="00597CC3"/>
    <w:rsid w:val="005A1CBB"/>
    <w:rsid w:val="005A2459"/>
    <w:rsid w:val="005A2A7A"/>
    <w:rsid w:val="005A5F07"/>
    <w:rsid w:val="005A613A"/>
    <w:rsid w:val="005B06FA"/>
    <w:rsid w:val="005B1BAE"/>
    <w:rsid w:val="005B2C1E"/>
    <w:rsid w:val="005B427F"/>
    <w:rsid w:val="005B45EA"/>
    <w:rsid w:val="005B5C85"/>
    <w:rsid w:val="005C2BBF"/>
    <w:rsid w:val="005D23DA"/>
    <w:rsid w:val="005D3CD6"/>
    <w:rsid w:val="005D482B"/>
    <w:rsid w:val="005E6D65"/>
    <w:rsid w:val="005E7EDB"/>
    <w:rsid w:val="005F0C40"/>
    <w:rsid w:val="005F1310"/>
    <w:rsid w:val="005F1467"/>
    <w:rsid w:val="005F77BB"/>
    <w:rsid w:val="00603B2E"/>
    <w:rsid w:val="0060582F"/>
    <w:rsid w:val="006101DD"/>
    <w:rsid w:val="00611415"/>
    <w:rsid w:val="00613D66"/>
    <w:rsid w:val="00614F21"/>
    <w:rsid w:val="0061680D"/>
    <w:rsid w:val="00624725"/>
    <w:rsid w:val="00630866"/>
    <w:rsid w:val="00630FE1"/>
    <w:rsid w:val="00633740"/>
    <w:rsid w:val="0063572E"/>
    <w:rsid w:val="00635A27"/>
    <w:rsid w:val="00637D1B"/>
    <w:rsid w:val="00642DAE"/>
    <w:rsid w:val="00645D2A"/>
    <w:rsid w:val="00646860"/>
    <w:rsid w:val="00647555"/>
    <w:rsid w:val="00650219"/>
    <w:rsid w:val="006526D4"/>
    <w:rsid w:val="00657087"/>
    <w:rsid w:val="00657D63"/>
    <w:rsid w:val="00657EF6"/>
    <w:rsid w:val="006617AB"/>
    <w:rsid w:val="00664DF6"/>
    <w:rsid w:val="00671D25"/>
    <w:rsid w:val="00673A2D"/>
    <w:rsid w:val="00674594"/>
    <w:rsid w:val="006765E8"/>
    <w:rsid w:val="00676F01"/>
    <w:rsid w:val="00680677"/>
    <w:rsid w:val="00685162"/>
    <w:rsid w:val="00687299"/>
    <w:rsid w:val="006A00BF"/>
    <w:rsid w:val="006A20EB"/>
    <w:rsid w:val="006A2C47"/>
    <w:rsid w:val="006A34EE"/>
    <w:rsid w:val="006A7558"/>
    <w:rsid w:val="006B11C5"/>
    <w:rsid w:val="006B39E7"/>
    <w:rsid w:val="006B42DE"/>
    <w:rsid w:val="006C074C"/>
    <w:rsid w:val="006C337A"/>
    <w:rsid w:val="006C792B"/>
    <w:rsid w:val="006C7C2B"/>
    <w:rsid w:val="006D1BE1"/>
    <w:rsid w:val="006D237E"/>
    <w:rsid w:val="006D3FBE"/>
    <w:rsid w:val="006D449B"/>
    <w:rsid w:val="006D7A3F"/>
    <w:rsid w:val="006E049A"/>
    <w:rsid w:val="006E0D6E"/>
    <w:rsid w:val="006E4D96"/>
    <w:rsid w:val="006E6352"/>
    <w:rsid w:val="006F5BC0"/>
    <w:rsid w:val="00701130"/>
    <w:rsid w:val="00706049"/>
    <w:rsid w:val="007068E8"/>
    <w:rsid w:val="00711214"/>
    <w:rsid w:val="007117CB"/>
    <w:rsid w:val="007147CD"/>
    <w:rsid w:val="00714A26"/>
    <w:rsid w:val="00714A28"/>
    <w:rsid w:val="00715039"/>
    <w:rsid w:val="007159D9"/>
    <w:rsid w:val="00720602"/>
    <w:rsid w:val="007210AE"/>
    <w:rsid w:val="0072259F"/>
    <w:rsid w:val="007252D8"/>
    <w:rsid w:val="00726ADF"/>
    <w:rsid w:val="007312BA"/>
    <w:rsid w:val="00731B67"/>
    <w:rsid w:val="0073259E"/>
    <w:rsid w:val="007363FB"/>
    <w:rsid w:val="007371EA"/>
    <w:rsid w:val="0074094F"/>
    <w:rsid w:val="007418D1"/>
    <w:rsid w:val="00744166"/>
    <w:rsid w:val="007443AE"/>
    <w:rsid w:val="00744C86"/>
    <w:rsid w:val="007459E1"/>
    <w:rsid w:val="00746DC0"/>
    <w:rsid w:val="0075087F"/>
    <w:rsid w:val="00751558"/>
    <w:rsid w:val="00752DAA"/>
    <w:rsid w:val="00754956"/>
    <w:rsid w:val="007578D1"/>
    <w:rsid w:val="007578E2"/>
    <w:rsid w:val="0075795C"/>
    <w:rsid w:val="0076028B"/>
    <w:rsid w:val="007638B4"/>
    <w:rsid w:val="00763A6A"/>
    <w:rsid w:val="007663AC"/>
    <w:rsid w:val="0077198D"/>
    <w:rsid w:val="007720A5"/>
    <w:rsid w:val="00774FFB"/>
    <w:rsid w:val="00776855"/>
    <w:rsid w:val="00776F8E"/>
    <w:rsid w:val="007778BD"/>
    <w:rsid w:val="00782662"/>
    <w:rsid w:val="0078284B"/>
    <w:rsid w:val="007839FE"/>
    <w:rsid w:val="00783D29"/>
    <w:rsid w:val="00785A9D"/>
    <w:rsid w:val="007871EF"/>
    <w:rsid w:val="007877A3"/>
    <w:rsid w:val="007923DF"/>
    <w:rsid w:val="00794A1B"/>
    <w:rsid w:val="00796403"/>
    <w:rsid w:val="007A5DE9"/>
    <w:rsid w:val="007C4544"/>
    <w:rsid w:val="007C46BF"/>
    <w:rsid w:val="007C6279"/>
    <w:rsid w:val="007D0782"/>
    <w:rsid w:val="007D1ABB"/>
    <w:rsid w:val="007D2EA4"/>
    <w:rsid w:val="007D6614"/>
    <w:rsid w:val="007D6783"/>
    <w:rsid w:val="007E0063"/>
    <w:rsid w:val="007E1E0F"/>
    <w:rsid w:val="007E520F"/>
    <w:rsid w:val="007E797F"/>
    <w:rsid w:val="007E7BF4"/>
    <w:rsid w:val="007F4A01"/>
    <w:rsid w:val="007F5AD3"/>
    <w:rsid w:val="008021D9"/>
    <w:rsid w:val="00802FD5"/>
    <w:rsid w:val="00807D9A"/>
    <w:rsid w:val="00814CCF"/>
    <w:rsid w:val="00816C44"/>
    <w:rsid w:val="00820B9B"/>
    <w:rsid w:val="00823A65"/>
    <w:rsid w:val="0082791A"/>
    <w:rsid w:val="00827ADB"/>
    <w:rsid w:val="00827AE7"/>
    <w:rsid w:val="008308D3"/>
    <w:rsid w:val="008342D9"/>
    <w:rsid w:val="00836AD1"/>
    <w:rsid w:val="00837A05"/>
    <w:rsid w:val="00843DF0"/>
    <w:rsid w:val="00845740"/>
    <w:rsid w:val="00852AD6"/>
    <w:rsid w:val="00853A21"/>
    <w:rsid w:val="008558DD"/>
    <w:rsid w:val="008570FF"/>
    <w:rsid w:val="00857C3B"/>
    <w:rsid w:val="00861C23"/>
    <w:rsid w:val="008630ED"/>
    <w:rsid w:val="0086672F"/>
    <w:rsid w:val="008672AC"/>
    <w:rsid w:val="00870520"/>
    <w:rsid w:val="0087112B"/>
    <w:rsid w:val="008767B3"/>
    <w:rsid w:val="008802CB"/>
    <w:rsid w:val="0088295B"/>
    <w:rsid w:val="00883EC9"/>
    <w:rsid w:val="00885D0F"/>
    <w:rsid w:val="00886D50"/>
    <w:rsid w:val="0089071F"/>
    <w:rsid w:val="00892D1F"/>
    <w:rsid w:val="00893423"/>
    <w:rsid w:val="008A28D0"/>
    <w:rsid w:val="008A3D83"/>
    <w:rsid w:val="008A53C1"/>
    <w:rsid w:val="008B0118"/>
    <w:rsid w:val="008B245C"/>
    <w:rsid w:val="008B42BE"/>
    <w:rsid w:val="008C737A"/>
    <w:rsid w:val="008D3755"/>
    <w:rsid w:val="008D3A3B"/>
    <w:rsid w:val="008E0FFA"/>
    <w:rsid w:val="008E3A7E"/>
    <w:rsid w:val="008E5502"/>
    <w:rsid w:val="008E5F12"/>
    <w:rsid w:val="008F0252"/>
    <w:rsid w:val="008F283E"/>
    <w:rsid w:val="008F2EE9"/>
    <w:rsid w:val="008F3E2A"/>
    <w:rsid w:val="008F42BA"/>
    <w:rsid w:val="008F4D63"/>
    <w:rsid w:val="0090368B"/>
    <w:rsid w:val="0090387D"/>
    <w:rsid w:val="009048BC"/>
    <w:rsid w:val="009059BD"/>
    <w:rsid w:val="00905ABF"/>
    <w:rsid w:val="009070CD"/>
    <w:rsid w:val="0091118B"/>
    <w:rsid w:val="00911DFF"/>
    <w:rsid w:val="0091245C"/>
    <w:rsid w:val="00912723"/>
    <w:rsid w:val="009138F6"/>
    <w:rsid w:val="00915716"/>
    <w:rsid w:val="00915E6D"/>
    <w:rsid w:val="00920AFA"/>
    <w:rsid w:val="009231C4"/>
    <w:rsid w:val="0092500B"/>
    <w:rsid w:val="0092599C"/>
    <w:rsid w:val="0092771E"/>
    <w:rsid w:val="00930010"/>
    <w:rsid w:val="0093147F"/>
    <w:rsid w:val="0093198A"/>
    <w:rsid w:val="00932F38"/>
    <w:rsid w:val="00935299"/>
    <w:rsid w:val="0093605D"/>
    <w:rsid w:val="009465E6"/>
    <w:rsid w:val="009478C3"/>
    <w:rsid w:val="00950AF9"/>
    <w:rsid w:val="0095267F"/>
    <w:rsid w:val="00953796"/>
    <w:rsid w:val="00953AB4"/>
    <w:rsid w:val="00956190"/>
    <w:rsid w:val="00956D6D"/>
    <w:rsid w:val="00957A28"/>
    <w:rsid w:val="00963276"/>
    <w:rsid w:val="009658E9"/>
    <w:rsid w:val="00966D4C"/>
    <w:rsid w:val="00970268"/>
    <w:rsid w:val="009723C5"/>
    <w:rsid w:val="00973279"/>
    <w:rsid w:val="00973C29"/>
    <w:rsid w:val="009749B6"/>
    <w:rsid w:val="00974C00"/>
    <w:rsid w:val="00974CF4"/>
    <w:rsid w:val="00983909"/>
    <w:rsid w:val="00985A8E"/>
    <w:rsid w:val="00986FA5"/>
    <w:rsid w:val="00991751"/>
    <w:rsid w:val="00993B3A"/>
    <w:rsid w:val="00994449"/>
    <w:rsid w:val="00994B76"/>
    <w:rsid w:val="00995324"/>
    <w:rsid w:val="009962AE"/>
    <w:rsid w:val="00996D97"/>
    <w:rsid w:val="00997796"/>
    <w:rsid w:val="009A36D8"/>
    <w:rsid w:val="009A75C3"/>
    <w:rsid w:val="009B0AEE"/>
    <w:rsid w:val="009B10A8"/>
    <w:rsid w:val="009B1792"/>
    <w:rsid w:val="009B17CB"/>
    <w:rsid w:val="009B1AD5"/>
    <w:rsid w:val="009B1EDF"/>
    <w:rsid w:val="009B5C04"/>
    <w:rsid w:val="009C07E9"/>
    <w:rsid w:val="009C449B"/>
    <w:rsid w:val="009C4886"/>
    <w:rsid w:val="009D1F68"/>
    <w:rsid w:val="009D5AE4"/>
    <w:rsid w:val="009D6B38"/>
    <w:rsid w:val="009E071D"/>
    <w:rsid w:val="009E218B"/>
    <w:rsid w:val="009E2202"/>
    <w:rsid w:val="009E2768"/>
    <w:rsid w:val="009E2FCE"/>
    <w:rsid w:val="009E472F"/>
    <w:rsid w:val="009F0901"/>
    <w:rsid w:val="009F2B5B"/>
    <w:rsid w:val="009F4FAB"/>
    <w:rsid w:val="009F5AB6"/>
    <w:rsid w:val="009F6A55"/>
    <w:rsid w:val="009F6AC4"/>
    <w:rsid w:val="00A030A9"/>
    <w:rsid w:val="00A03EA2"/>
    <w:rsid w:val="00A051E9"/>
    <w:rsid w:val="00A0605F"/>
    <w:rsid w:val="00A061E0"/>
    <w:rsid w:val="00A104B7"/>
    <w:rsid w:val="00A10805"/>
    <w:rsid w:val="00A12AC0"/>
    <w:rsid w:val="00A1408C"/>
    <w:rsid w:val="00A16F7C"/>
    <w:rsid w:val="00A22E4B"/>
    <w:rsid w:val="00A231C1"/>
    <w:rsid w:val="00A263FB"/>
    <w:rsid w:val="00A30D5B"/>
    <w:rsid w:val="00A320DF"/>
    <w:rsid w:val="00A33AB7"/>
    <w:rsid w:val="00A343FF"/>
    <w:rsid w:val="00A3776F"/>
    <w:rsid w:val="00A40ACF"/>
    <w:rsid w:val="00A432E4"/>
    <w:rsid w:val="00A45937"/>
    <w:rsid w:val="00A46950"/>
    <w:rsid w:val="00A51B09"/>
    <w:rsid w:val="00A62F82"/>
    <w:rsid w:val="00A65CFF"/>
    <w:rsid w:val="00A70816"/>
    <w:rsid w:val="00A71ED1"/>
    <w:rsid w:val="00A72788"/>
    <w:rsid w:val="00A80ADF"/>
    <w:rsid w:val="00A8139A"/>
    <w:rsid w:val="00A8163E"/>
    <w:rsid w:val="00A820FC"/>
    <w:rsid w:val="00A86488"/>
    <w:rsid w:val="00A87EF7"/>
    <w:rsid w:val="00A903F4"/>
    <w:rsid w:val="00A90550"/>
    <w:rsid w:val="00A9110B"/>
    <w:rsid w:val="00A926A0"/>
    <w:rsid w:val="00A92FE0"/>
    <w:rsid w:val="00A94918"/>
    <w:rsid w:val="00AA0994"/>
    <w:rsid w:val="00AA1D3C"/>
    <w:rsid w:val="00AA1D90"/>
    <w:rsid w:val="00AA7978"/>
    <w:rsid w:val="00AB0D70"/>
    <w:rsid w:val="00AB59F9"/>
    <w:rsid w:val="00AB7FEC"/>
    <w:rsid w:val="00AC151A"/>
    <w:rsid w:val="00AC3CBD"/>
    <w:rsid w:val="00AC630A"/>
    <w:rsid w:val="00AD0CD7"/>
    <w:rsid w:val="00AE1413"/>
    <w:rsid w:val="00AE277C"/>
    <w:rsid w:val="00AE2C66"/>
    <w:rsid w:val="00AE2CCA"/>
    <w:rsid w:val="00AE6C24"/>
    <w:rsid w:val="00AF15FA"/>
    <w:rsid w:val="00AF2A9F"/>
    <w:rsid w:val="00AF5856"/>
    <w:rsid w:val="00B02E39"/>
    <w:rsid w:val="00B05242"/>
    <w:rsid w:val="00B117B0"/>
    <w:rsid w:val="00B12811"/>
    <w:rsid w:val="00B16B43"/>
    <w:rsid w:val="00B17C11"/>
    <w:rsid w:val="00B30DF4"/>
    <w:rsid w:val="00B319DD"/>
    <w:rsid w:val="00B341EA"/>
    <w:rsid w:val="00B44F72"/>
    <w:rsid w:val="00B45E61"/>
    <w:rsid w:val="00B46D9F"/>
    <w:rsid w:val="00B47D2C"/>
    <w:rsid w:val="00B550AD"/>
    <w:rsid w:val="00B65C69"/>
    <w:rsid w:val="00B674C3"/>
    <w:rsid w:val="00B71015"/>
    <w:rsid w:val="00B72084"/>
    <w:rsid w:val="00B750C5"/>
    <w:rsid w:val="00B80717"/>
    <w:rsid w:val="00B80C82"/>
    <w:rsid w:val="00B80E79"/>
    <w:rsid w:val="00B81684"/>
    <w:rsid w:val="00B817EC"/>
    <w:rsid w:val="00B83219"/>
    <w:rsid w:val="00B832D6"/>
    <w:rsid w:val="00B85A06"/>
    <w:rsid w:val="00B85D1F"/>
    <w:rsid w:val="00B86C0A"/>
    <w:rsid w:val="00B914CC"/>
    <w:rsid w:val="00B9314B"/>
    <w:rsid w:val="00B937ED"/>
    <w:rsid w:val="00B96437"/>
    <w:rsid w:val="00BA28F8"/>
    <w:rsid w:val="00BA3E17"/>
    <w:rsid w:val="00BB0268"/>
    <w:rsid w:val="00BB264C"/>
    <w:rsid w:val="00BB2CC6"/>
    <w:rsid w:val="00BB37D7"/>
    <w:rsid w:val="00BB39E6"/>
    <w:rsid w:val="00BC160D"/>
    <w:rsid w:val="00BC1E61"/>
    <w:rsid w:val="00BC30D9"/>
    <w:rsid w:val="00BC4EFA"/>
    <w:rsid w:val="00BD148C"/>
    <w:rsid w:val="00BD2A45"/>
    <w:rsid w:val="00BD46D2"/>
    <w:rsid w:val="00BE437F"/>
    <w:rsid w:val="00BE4D2D"/>
    <w:rsid w:val="00BE511E"/>
    <w:rsid w:val="00BF6CEA"/>
    <w:rsid w:val="00C00F08"/>
    <w:rsid w:val="00C03C47"/>
    <w:rsid w:val="00C11306"/>
    <w:rsid w:val="00C11917"/>
    <w:rsid w:val="00C1286E"/>
    <w:rsid w:val="00C13D14"/>
    <w:rsid w:val="00C13E2D"/>
    <w:rsid w:val="00C14360"/>
    <w:rsid w:val="00C147D0"/>
    <w:rsid w:val="00C20176"/>
    <w:rsid w:val="00C20D93"/>
    <w:rsid w:val="00C22B7E"/>
    <w:rsid w:val="00C22CA1"/>
    <w:rsid w:val="00C24826"/>
    <w:rsid w:val="00C24B12"/>
    <w:rsid w:val="00C24B5C"/>
    <w:rsid w:val="00C27AB0"/>
    <w:rsid w:val="00C3423B"/>
    <w:rsid w:val="00C359A4"/>
    <w:rsid w:val="00C52215"/>
    <w:rsid w:val="00C52509"/>
    <w:rsid w:val="00C5371C"/>
    <w:rsid w:val="00C54B11"/>
    <w:rsid w:val="00C60B29"/>
    <w:rsid w:val="00C61B81"/>
    <w:rsid w:val="00C623CB"/>
    <w:rsid w:val="00C64658"/>
    <w:rsid w:val="00C66656"/>
    <w:rsid w:val="00C67DB0"/>
    <w:rsid w:val="00C71B40"/>
    <w:rsid w:val="00C74683"/>
    <w:rsid w:val="00C76292"/>
    <w:rsid w:val="00C77057"/>
    <w:rsid w:val="00C817F1"/>
    <w:rsid w:val="00C8347D"/>
    <w:rsid w:val="00C84473"/>
    <w:rsid w:val="00C90EB2"/>
    <w:rsid w:val="00C91449"/>
    <w:rsid w:val="00C93D23"/>
    <w:rsid w:val="00C9461B"/>
    <w:rsid w:val="00C9543A"/>
    <w:rsid w:val="00C96A25"/>
    <w:rsid w:val="00C96EE4"/>
    <w:rsid w:val="00CA0211"/>
    <w:rsid w:val="00CA3252"/>
    <w:rsid w:val="00CA3917"/>
    <w:rsid w:val="00CA3D22"/>
    <w:rsid w:val="00CA487C"/>
    <w:rsid w:val="00CA4A1E"/>
    <w:rsid w:val="00CA50FD"/>
    <w:rsid w:val="00CA6F60"/>
    <w:rsid w:val="00CA7F3E"/>
    <w:rsid w:val="00CB1260"/>
    <w:rsid w:val="00CB286A"/>
    <w:rsid w:val="00CB2A15"/>
    <w:rsid w:val="00CB4399"/>
    <w:rsid w:val="00CB58AB"/>
    <w:rsid w:val="00CB67EB"/>
    <w:rsid w:val="00CC0402"/>
    <w:rsid w:val="00CC0F85"/>
    <w:rsid w:val="00CC34E5"/>
    <w:rsid w:val="00CC633E"/>
    <w:rsid w:val="00CC7852"/>
    <w:rsid w:val="00CC7888"/>
    <w:rsid w:val="00CD0F81"/>
    <w:rsid w:val="00CD5372"/>
    <w:rsid w:val="00CD5F64"/>
    <w:rsid w:val="00CE0C80"/>
    <w:rsid w:val="00CE1CAF"/>
    <w:rsid w:val="00CE79A3"/>
    <w:rsid w:val="00CF0C1F"/>
    <w:rsid w:val="00CF45AC"/>
    <w:rsid w:val="00CF49EC"/>
    <w:rsid w:val="00CF6111"/>
    <w:rsid w:val="00D0771D"/>
    <w:rsid w:val="00D07940"/>
    <w:rsid w:val="00D104A2"/>
    <w:rsid w:val="00D105EF"/>
    <w:rsid w:val="00D132B2"/>
    <w:rsid w:val="00D14220"/>
    <w:rsid w:val="00D172F3"/>
    <w:rsid w:val="00D177B4"/>
    <w:rsid w:val="00D20FF9"/>
    <w:rsid w:val="00D22855"/>
    <w:rsid w:val="00D24E66"/>
    <w:rsid w:val="00D25AFE"/>
    <w:rsid w:val="00D25F3F"/>
    <w:rsid w:val="00D27392"/>
    <w:rsid w:val="00D303B8"/>
    <w:rsid w:val="00D30A7C"/>
    <w:rsid w:val="00D342FF"/>
    <w:rsid w:val="00D4668F"/>
    <w:rsid w:val="00D47BDD"/>
    <w:rsid w:val="00D52EB2"/>
    <w:rsid w:val="00D52F24"/>
    <w:rsid w:val="00D5423D"/>
    <w:rsid w:val="00D6077A"/>
    <w:rsid w:val="00D64E37"/>
    <w:rsid w:val="00D67D6F"/>
    <w:rsid w:val="00D67D7B"/>
    <w:rsid w:val="00D74ECF"/>
    <w:rsid w:val="00D764A4"/>
    <w:rsid w:val="00D8021E"/>
    <w:rsid w:val="00D815A5"/>
    <w:rsid w:val="00D83F88"/>
    <w:rsid w:val="00D85AE2"/>
    <w:rsid w:val="00D902B7"/>
    <w:rsid w:val="00D9558C"/>
    <w:rsid w:val="00D95996"/>
    <w:rsid w:val="00DA3EDE"/>
    <w:rsid w:val="00DB1099"/>
    <w:rsid w:val="00DB34A5"/>
    <w:rsid w:val="00DC073F"/>
    <w:rsid w:val="00DC4FD9"/>
    <w:rsid w:val="00DC7DDC"/>
    <w:rsid w:val="00DD1E75"/>
    <w:rsid w:val="00DD21B7"/>
    <w:rsid w:val="00DD321F"/>
    <w:rsid w:val="00DD322E"/>
    <w:rsid w:val="00DD46D9"/>
    <w:rsid w:val="00DD549A"/>
    <w:rsid w:val="00DD7B93"/>
    <w:rsid w:val="00DE4D21"/>
    <w:rsid w:val="00DF60BF"/>
    <w:rsid w:val="00E014A4"/>
    <w:rsid w:val="00E07372"/>
    <w:rsid w:val="00E0742C"/>
    <w:rsid w:val="00E12676"/>
    <w:rsid w:val="00E12CED"/>
    <w:rsid w:val="00E1420F"/>
    <w:rsid w:val="00E149F5"/>
    <w:rsid w:val="00E204BD"/>
    <w:rsid w:val="00E21890"/>
    <w:rsid w:val="00E21FB5"/>
    <w:rsid w:val="00E22BF1"/>
    <w:rsid w:val="00E231A7"/>
    <w:rsid w:val="00E25B42"/>
    <w:rsid w:val="00E27033"/>
    <w:rsid w:val="00E27EC4"/>
    <w:rsid w:val="00E30556"/>
    <w:rsid w:val="00E3273D"/>
    <w:rsid w:val="00E3347E"/>
    <w:rsid w:val="00E342E8"/>
    <w:rsid w:val="00E369D4"/>
    <w:rsid w:val="00E36BC1"/>
    <w:rsid w:val="00E3720F"/>
    <w:rsid w:val="00E4177F"/>
    <w:rsid w:val="00E449DC"/>
    <w:rsid w:val="00E45FD4"/>
    <w:rsid w:val="00E504F1"/>
    <w:rsid w:val="00E50EBA"/>
    <w:rsid w:val="00E60FE7"/>
    <w:rsid w:val="00E64AC0"/>
    <w:rsid w:val="00E6643B"/>
    <w:rsid w:val="00E67AA3"/>
    <w:rsid w:val="00E730D4"/>
    <w:rsid w:val="00E734E3"/>
    <w:rsid w:val="00E83994"/>
    <w:rsid w:val="00E84C28"/>
    <w:rsid w:val="00E86740"/>
    <w:rsid w:val="00E86E2F"/>
    <w:rsid w:val="00E87943"/>
    <w:rsid w:val="00E87CDC"/>
    <w:rsid w:val="00E905FA"/>
    <w:rsid w:val="00E90E08"/>
    <w:rsid w:val="00E97D3D"/>
    <w:rsid w:val="00EA05F2"/>
    <w:rsid w:val="00EA1084"/>
    <w:rsid w:val="00EA3DD9"/>
    <w:rsid w:val="00EA406B"/>
    <w:rsid w:val="00EA4F71"/>
    <w:rsid w:val="00EB0C8F"/>
    <w:rsid w:val="00EB21C0"/>
    <w:rsid w:val="00EB390A"/>
    <w:rsid w:val="00EB405C"/>
    <w:rsid w:val="00EB5002"/>
    <w:rsid w:val="00EC10DB"/>
    <w:rsid w:val="00EC1713"/>
    <w:rsid w:val="00EC1882"/>
    <w:rsid w:val="00EC1E3A"/>
    <w:rsid w:val="00EC2A8B"/>
    <w:rsid w:val="00EC6D5A"/>
    <w:rsid w:val="00ED2AAD"/>
    <w:rsid w:val="00ED2B2C"/>
    <w:rsid w:val="00ED376F"/>
    <w:rsid w:val="00ED3A93"/>
    <w:rsid w:val="00ED450D"/>
    <w:rsid w:val="00ED5CB4"/>
    <w:rsid w:val="00ED6CFD"/>
    <w:rsid w:val="00EE6988"/>
    <w:rsid w:val="00EF3EEE"/>
    <w:rsid w:val="00EF7B3B"/>
    <w:rsid w:val="00F002D0"/>
    <w:rsid w:val="00F005D8"/>
    <w:rsid w:val="00F00F50"/>
    <w:rsid w:val="00F017B3"/>
    <w:rsid w:val="00F01B07"/>
    <w:rsid w:val="00F0495B"/>
    <w:rsid w:val="00F105EA"/>
    <w:rsid w:val="00F12620"/>
    <w:rsid w:val="00F128DD"/>
    <w:rsid w:val="00F15277"/>
    <w:rsid w:val="00F161BC"/>
    <w:rsid w:val="00F23D55"/>
    <w:rsid w:val="00F25650"/>
    <w:rsid w:val="00F40F6F"/>
    <w:rsid w:val="00F416A3"/>
    <w:rsid w:val="00F4362A"/>
    <w:rsid w:val="00F4549E"/>
    <w:rsid w:val="00F45E57"/>
    <w:rsid w:val="00F4613E"/>
    <w:rsid w:val="00F46E88"/>
    <w:rsid w:val="00F501F1"/>
    <w:rsid w:val="00F557EB"/>
    <w:rsid w:val="00F6069D"/>
    <w:rsid w:val="00F62F6E"/>
    <w:rsid w:val="00F63DB2"/>
    <w:rsid w:val="00F7041B"/>
    <w:rsid w:val="00F7048C"/>
    <w:rsid w:val="00F72AF4"/>
    <w:rsid w:val="00F74929"/>
    <w:rsid w:val="00F74CE6"/>
    <w:rsid w:val="00F76420"/>
    <w:rsid w:val="00F82AC3"/>
    <w:rsid w:val="00F8309D"/>
    <w:rsid w:val="00F845AF"/>
    <w:rsid w:val="00F87542"/>
    <w:rsid w:val="00F903C1"/>
    <w:rsid w:val="00F906FD"/>
    <w:rsid w:val="00F937F9"/>
    <w:rsid w:val="00F93818"/>
    <w:rsid w:val="00F964CE"/>
    <w:rsid w:val="00F96E3C"/>
    <w:rsid w:val="00F971B2"/>
    <w:rsid w:val="00FA0153"/>
    <w:rsid w:val="00FA03DA"/>
    <w:rsid w:val="00FA0F1C"/>
    <w:rsid w:val="00FA47B4"/>
    <w:rsid w:val="00FA508B"/>
    <w:rsid w:val="00FA5946"/>
    <w:rsid w:val="00FA7003"/>
    <w:rsid w:val="00FB2ACA"/>
    <w:rsid w:val="00FB3A01"/>
    <w:rsid w:val="00FB4108"/>
    <w:rsid w:val="00FB4EF0"/>
    <w:rsid w:val="00FB6FBA"/>
    <w:rsid w:val="00FC3EE2"/>
    <w:rsid w:val="00FD3A13"/>
    <w:rsid w:val="00FD3E9D"/>
    <w:rsid w:val="00FD6485"/>
    <w:rsid w:val="00FD7FA4"/>
    <w:rsid w:val="00FE5488"/>
    <w:rsid w:val="00FF1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D012B"/>
  <w15:chartTrackingRefBased/>
  <w15:docId w15:val="{DA2DF83C-B6C4-B04A-B403-513FDB7B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98"/>
    <w:pPr>
      <w:spacing w:after="200" w:line="276" w:lineRule="auto"/>
    </w:pPr>
    <w:rPr>
      <w:rFonts w:ascii="Calibri" w:hAnsi="Calibri" w:cs="Times New Roman"/>
      <w:sz w:val="22"/>
      <w:szCs w:val="22"/>
      <w:lang w:val="de-DE"/>
    </w:rPr>
  </w:style>
  <w:style w:type="paragraph" w:styleId="Heading1">
    <w:name w:val="heading 1"/>
    <w:basedOn w:val="Normal"/>
    <w:next w:val="Normal"/>
    <w:link w:val="Heading1Char"/>
    <w:qFormat/>
    <w:rsid w:val="003C0D98"/>
    <w:pPr>
      <w:keepNext/>
      <w:spacing w:before="240" w:after="60"/>
      <w:outlineLvl w:val="0"/>
    </w:pPr>
    <w:rPr>
      <w:rFonts w:asciiTheme="minorHAnsi" w:hAnsiTheme="minorHAnsi"/>
      <w:b/>
      <w:color w:val="003278"/>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D98"/>
    <w:rPr>
      <w:rFonts w:cs="Times New Roman"/>
      <w:b/>
      <w:color w:val="003278"/>
      <w:kern w:val="28"/>
      <w:sz w:val="28"/>
      <w:szCs w:val="22"/>
      <w:lang w:val="de-DE"/>
    </w:rPr>
  </w:style>
  <w:style w:type="paragraph" w:styleId="Header">
    <w:name w:val="header"/>
    <w:basedOn w:val="Normal"/>
    <w:link w:val="HeaderChar"/>
    <w:uiPriority w:val="99"/>
    <w:unhideWhenUsed/>
    <w:rsid w:val="003C0D98"/>
    <w:pPr>
      <w:tabs>
        <w:tab w:val="center" w:pos="4536"/>
        <w:tab w:val="right" w:pos="9072"/>
      </w:tabs>
      <w:spacing w:after="0"/>
    </w:pPr>
  </w:style>
  <w:style w:type="character" w:customStyle="1" w:styleId="HeaderChar">
    <w:name w:val="Header Char"/>
    <w:basedOn w:val="DefaultParagraphFont"/>
    <w:link w:val="Header"/>
    <w:uiPriority w:val="99"/>
    <w:rsid w:val="003C0D98"/>
    <w:rPr>
      <w:rFonts w:ascii="Calibri" w:hAnsi="Calibri" w:cs="Times New Roman"/>
      <w:sz w:val="22"/>
      <w:szCs w:val="22"/>
      <w:lang w:val="de-DE"/>
    </w:rPr>
  </w:style>
  <w:style w:type="paragraph" w:styleId="Footer">
    <w:name w:val="footer"/>
    <w:basedOn w:val="Normal"/>
    <w:link w:val="FooterChar"/>
    <w:uiPriority w:val="99"/>
    <w:unhideWhenUsed/>
    <w:rsid w:val="003C0D98"/>
    <w:pPr>
      <w:tabs>
        <w:tab w:val="center" w:pos="4536"/>
        <w:tab w:val="right" w:pos="9072"/>
      </w:tabs>
      <w:spacing w:after="0"/>
    </w:pPr>
  </w:style>
  <w:style w:type="character" w:customStyle="1" w:styleId="FooterChar">
    <w:name w:val="Footer Char"/>
    <w:basedOn w:val="DefaultParagraphFont"/>
    <w:link w:val="Footer"/>
    <w:uiPriority w:val="99"/>
    <w:rsid w:val="003C0D98"/>
    <w:rPr>
      <w:rFonts w:ascii="Calibri" w:hAnsi="Calibri" w:cs="Times New Roman"/>
      <w:sz w:val="22"/>
      <w:szCs w:val="22"/>
      <w:lang w:val="de-DE"/>
    </w:rPr>
  </w:style>
  <w:style w:type="paragraph" w:customStyle="1" w:styleId="EinfAbs">
    <w:name w:val="[Einf. Abs.]"/>
    <w:basedOn w:val="Normal"/>
    <w:uiPriority w:val="99"/>
    <w:rsid w:val="003C0D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3C0D98"/>
    <w:rPr>
      <w:color w:val="0563C1" w:themeColor="hyperlink"/>
      <w:u w:val="single"/>
    </w:rPr>
  </w:style>
  <w:style w:type="character" w:styleId="CommentReference">
    <w:name w:val="annotation reference"/>
    <w:basedOn w:val="DefaultParagraphFont"/>
    <w:uiPriority w:val="99"/>
    <w:semiHidden/>
    <w:unhideWhenUsed/>
    <w:rsid w:val="00424A40"/>
    <w:rPr>
      <w:sz w:val="16"/>
      <w:szCs w:val="16"/>
    </w:rPr>
  </w:style>
  <w:style w:type="paragraph" w:styleId="CommentText">
    <w:name w:val="annotation text"/>
    <w:basedOn w:val="Normal"/>
    <w:link w:val="CommentTextChar"/>
    <w:uiPriority w:val="99"/>
    <w:unhideWhenUsed/>
    <w:rsid w:val="00424A40"/>
    <w:pPr>
      <w:spacing w:line="240" w:lineRule="auto"/>
    </w:pPr>
    <w:rPr>
      <w:sz w:val="20"/>
      <w:szCs w:val="20"/>
    </w:rPr>
  </w:style>
  <w:style w:type="character" w:customStyle="1" w:styleId="CommentTextChar">
    <w:name w:val="Comment Text Char"/>
    <w:basedOn w:val="DefaultParagraphFont"/>
    <w:link w:val="CommentText"/>
    <w:uiPriority w:val="99"/>
    <w:rsid w:val="00424A4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24A40"/>
    <w:rPr>
      <w:b/>
      <w:bCs/>
    </w:rPr>
  </w:style>
  <w:style w:type="character" w:customStyle="1" w:styleId="CommentSubjectChar">
    <w:name w:val="Comment Subject Char"/>
    <w:basedOn w:val="CommentTextChar"/>
    <w:link w:val="CommentSubject"/>
    <w:uiPriority w:val="99"/>
    <w:semiHidden/>
    <w:rsid w:val="00424A40"/>
    <w:rPr>
      <w:rFonts w:ascii="Calibri" w:hAnsi="Calibri" w:cs="Times New Roman"/>
      <w:b/>
      <w:bCs/>
      <w:sz w:val="20"/>
      <w:szCs w:val="20"/>
      <w:lang w:val="de-DE"/>
    </w:rPr>
  </w:style>
  <w:style w:type="paragraph" w:styleId="BalloonText">
    <w:name w:val="Balloon Text"/>
    <w:basedOn w:val="Normal"/>
    <w:link w:val="BalloonTextChar"/>
    <w:uiPriority w:val="99"/>
    <w:semiHidden/>
    <w:unhideWhenUsed/>
    <w:rsid w:val="0042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40"/>
    <w:rPr>
      <w:rFonts w:ascii="Segoe UI" w:hAnsi="Segoe UI" w:cs="Segoe UI"/>
      <w:sz w:val="18"/>
      <w:szCs w:val="18"/>
      <w:lang w:val="de-DE"/>
    </w:rPr>
  </w:style>
  <w:style w:type="character" w:styleId="UnresolvedMention">
    <w:name w:val="Unresolved Mention"/>
    <w:basedOn w:val="DefaultParagraphFont"/>
    <w:uiPriority w:val="99"/>
    <w:semiHidden/>
    <w:unhideWhenUsed/>
    <w:rsid w:val="00095720"/>
    <w:rPr>
      <w:color w:val="605E5C"/>
      <w:shd w:val="clear" w:color="auto" w:fill="E1DFDD"/>
    </w:rPr>
  </w:style>
  <w:style w:type="paragraph" w:styleId="Revision">
    <w:name w:val="Revision"/>
    <w:hidden/>
    <w:uiPriority w:val="99"/>
    <w:semiHidden/>
    <w:rsid w:val="0091245C"/>
    <w:rPr>
      <w:rFonts w:ascii="Calibri" w:hAnsi="Calibri" w:cs="Times New Roman"/>
      <w:sz w:val="22"/>
      <w:szCs w:val="22"/>
      <w:lang w:val="de-DE"/>
    </w:rPr>
  </w:style>
  <w:style w:type="paragraph" w:styleId="ListParagraph">
    <w:name w:val="List Paragraph"/>
    <w:basedOn w:val="Normal"/>
    <w:uiPriority w:val="34"/>
    <w:qFormat/>
    <w:rsid w:val="00C5371C"/>
    <w:pPr>
      <w:spacing w:after="0" w:line="240" w:lineRule="auto"/>
      <w:ind w:left="720"/>
    </w:pPr>
    <w:rPr>
      <w:rFonts w:cs="Calibri"/>
      <w:lang w:val="en-US"/>
    </w:rPr>
  </w:style>
  <w:style w:type="character" w:styleId="FollowedHyperlink">
    <w:name w:val="FollowedHyperlink"/>
    <w:basedOn w:val="DefaultParagraphFont"/>
    <w:uiPriority w:val="99"/>
    <w:semiHidden/>
    <w:unhideWhenUsed/>
    <w:rsid w:val="002E1306"/>
    <w:rPr>
      <w:color w:val="954F72" w:themeColor="followedHyperlink"/>
      <w:u w:val="single"/>
    </w:rPr>
  </w:style>
  <w:style w:type="paragraph" w:styleId="NoSpacing">
    <w:name w:val="No Spacing"/>
    <w:uiPriority w:val="1"/>
    <w:qFormat/>
    <w:rsid w:val="007C6279"/>
    <w:rPr>
      <w:rFonts w:ascii="Calibri" w:hAnsi="Calibri" w:cs="Times New Roman"/>
      <w:sz w:val="22"/>
      <w:szCs w:val="22"/>
      <w:lang w:val="de-DE"/>
    </w:rPr>
  </w:style>
  <w:style w:type="table" w:styleId="TableGrid">
    <w:name w:val="Table Grid"/>
    <w:basedOn w:val="TableNormal"/>
    <w:uiPriority w:val="39"/>
    <w:rsid w:val="0065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30010"/>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930010"/>
    <w:rPr>
      <w:rFonts w:ascii="Calibri" w:hAnsi="Calibri"/>
      <w:sz w:val="22"/>
      <w:szCs w:val="21"/>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9830">
      <w:bodyDiv w:val="1"/>
      <w:marLeft w:val="0"/>
      <w:marRight w:val="0"/>
      <w:marTop w:val="0"/>
      <w:marBottom w:val="0"/>
      <w:divBdr>
        <w:top w:val="none" w:sz="0" w:space="0" w:color="auto"/>
        <w:left w:val="none" w:sz="0" w:space="0" w:color="auto"/>
        <w:bottom w:val="none" w:sz="0" w:space="0" w:color="auto"/>
        <w:right w:val="none" w:sz="0" w:space="0" w:color="auto"/>
      </w:divBdr>
    </w:div>
    <w:div w:id="224529159">
      <w:bodyDiv w:val="1"/>
      <w:marLeft w:val="0"/>
      <w:marRight w:val="0"/>
      <w:marTop w:val="0"/>
      <w:marBottom w:val="0"/>
      <w:divBdr>
        <w:top w:val="none" w:sz="0" w:space="0" w:color="auto"/>
        <w:left w:val="none" w:sz="0" w:space="0" w:color="auto"/>
        <w:bottom w:val="none" w:sz="0" w:space="0" w:color="auto"/>
        <w:right w:val="none" w:sz="0" w:space="0" w:color="auto"/>
      </w:divBdr>
    </w:div>
    <w:div w:id="464127526">
      <w:bodyDiv w:val="1"/>
      <w:marLeft w:val="0"/>
      <w:marRight w:val="0"/>
      <w:marTop w:val="0"/>
      <w:marBottom w:val="0"/>
      <w:divBdr>
        <w:top w:val="none" w:sz="0" w:space="0" w:color="auto"/>
        <w:left w:val="none" w:sz="0" w:space="0" w:color="auto"/>
        <w:bottom w:val="none" w:sz="0" w:space="0" w:color="auto"/>
        <w:right w:val="none" w:sz="0" w:space="0" w:color="auto"/>
      </w:divBdr>
    </w:div>
    <w:div w:id="645087918">
      <w:bodyDiv w:val="1"/>
      <w:marLeft w:val="0"/>
      <w:marRight w:val="0"/>
      <w:marTop w:val="0"/>
      <w:marBottom w:val="0"/>
      <w:divBdr>
        <w:top w:val="none" w:sz="0" w:space="0" w:color="auto"/>
        <w:left w:val="none" w:sz="0" w:space="0" w:color="auto"/>
        <w:bottom w:val="none" w:sz="0" w:space="0" w:color="auto"/>
        <w:right w:val="none" w:sz="0" w:space="0" w:color="auto"/>
      </w:divBdr>
    </w:div>
    <w:div w:id="913586461">
      <w:bodyDiv w:val="1"/>
      <w:marLeft w:val="0"/>
      <w:marRight w:val="0"/>
      <w:marTop w:val="0"/>
      <w:marBottom w:val="0"/>
      <w:divBdr>
        <w:top w:val="none" w:sz="0" w:space="0" w:color="auto"/>
        <w:left w:val="none" w:sz="0" w:space="0" w:color="auto"/>
        <w:bottom w:val="none" w:sz="0" w:space="0" w:color="auto"/>
        <w:right w:val="none" w:sz="0" w:space="0" w:color="auto"/>
      </w:divBdr>
      <w:divsChild>
        <w:div w:id="596519423">
          <w:marLeft w:val="0"/>
          <w:marRight w:val="0"/>
          <w:marTop w:val="0"/>
          <w:marBottom w:val="480"/>
          <w:divBdr>
            <w:top w:val="none" w:sz="0" w:space="0" w:color="auto"/>
            <w:left w:val="none" w:sz="0" w:space="0" w:color="auto"/>
            <w:bottom w:val="none" w:sz="0" w:space="0" w:color="auto"/>
            <w:right w:val="none" w:sz="0" w:space="0" w:color="auto"/>
          </w:divBdr>
        </w:div>
      </w:divsChild>
    </w:div>
    <w:div w:id="1136753069">
      <w:bodyDiv w:val="1"/>
      <w:marLeft w:val="0"/>
      <w:marRight w:val="0"/>
      <w:marTop w:val="0"/>
      <w:marBottom w:val="0"/>
      <w:divBdr>
        <w:top w:val="none" w:sz="0" w:space="0" w:color="auto"/>
        <w:left w:val="none" w:sz="0" w:space="0" w:color="auto"/>
        <w:bottom w:val="none" w:sz="0" w:space="0" w:color="auto"/>
        <w:right w:val="none" w:sz="0" w:space="0" w:color="auto"/>
      </w:divBdr>
    </w:div>
    <w:div w:id="1263030633">
      <w:bodyDiv w:val="1"/>
      <w:marLeft w:val="0"/>
      <w:marRight w:val="0"/>
      <w:marTop w:val="0"/>
      <w:marBottom w:val="0"/>
      <w:divBdr>
        <w:top w:val="none" w:sz="0" w:space="0" w:color="auto"/>
        <w:left w:val="none" w:sz="0" w:space="0" w:color="auto"/>
        <w:bottom w:val="none" w:sz="0" w:space="0" w:color="auto"/>
        <w:right w:val="none" w:sz="0" w:space="0" w:color="auto"/>
      </w:divBdr>
    </w:div>
    <w:div w:id="1580629700">
      <w:bodyDiv w:val="1"/>
      <w:marLeft w:val="0"/>
      <w:marRight w:val="0"/>
      <w:marTop w:val="0"/>
      <w:marBottom w:val="0"/>
      <w:divBdr>
        <w:top w:val="none" w:sz="0" w:space="0" w:color="auto"/>
        <w:left w:val="none" w:sz="0" w:space="0" w:color="auto"/>
        <w:bottom w:val="none" w:sz="0" w:space="0" w:color="auto"/>
        <w:right w:val="none" w:sz="0" w:space="0" w:color="auto"/>
      </w:divBdr>
    </w:div>
    <w:div w:id="1788885304">
      <w:bodyDiv w:val="1"/>
      <w:marLeft w:val="0"/>
      <w:marRight w:val="0"/>
      <w:marTop w:val="0"/>
      <w:marBottom w:val="0"/>
      <w:divBdr>
        <w:top w:val="none" w:sz="0" w:space="0" w:color="auto"/>
        <w:left w:val="none" w:sz="0" w:space="0" w:color="auto"/>
        <w:bottom w:val="none" w:sz="0" w:space="0" w:color="auto"/>
        <w:right w:val="none" w:sz="0" w:space="0" w:color="auto"/>
      </w:divBdr>
    </w:div>
    <w:div w:id="1920283295">
      <w:bodyDiv w:val="1"/>
      <w:marLeft w:val="0"/>
      <w:marRight w:val="0"/>
      <w:marTop w:val="0"/>
      <w:marBottom w:val="0"/>
      <w:divBdr>
        <w:top w:val="none" w:sz="0" w:space="0" w:color="auto"/>
        <w:left w:val="none" w:sz="0" w:space="0" w:color="auto"/>
        <w:bottom w:val="none" w:sz="0" w:space="0" w:color="auto"/>
        <w:right w:val="none" w:sz="0" w:space="0" w:color="auto"/>
      </w:divBdr>
    </w:div>
    <w:div w:id="1947736690">
      <w:bodyDiv w:val="1"/>
      <w:marLeft w:val="0"/>
      <w:marRight w:val="0"/>
      <w:marTop w:val="0"/>
      <w:marBottom w:val="0"/>
      <w:divBdr>
        <w:top w:val="none" w:sz="0" w:space="0" w:color="auto"/>
        <w:left w:val="none" w:sz="0" w:space="0" w:color="auto"/>
        <w:bottom w:val="none" w:sz="0" w:space="0" w:color="auto"/>
        <w:right w:val="none" w:sz="0" w:space="0" w:color="auto"/>
      </w:divBdr>
    </w:div>
    <w:div w:id="1987009557">
      <w:bodyDiv w:val="1"/>
      <w:marLeft w:val="0"/>
      <w:marRight w:val="0"/>
      <w:marTop w:val="0"/>
      <w:marBottom w:val="0"/>
      <w:divBdr>
        <w:top w:val="none" w:sz="0" w:space="0" w:color="auto"/>
        <w:left w:val="none" w:sz="0" w:space="0" w:color="auto"/>
        <w:bottom w:val="none" w:sz="0" w:space="0" w:color="auto"/>
        <w:right w:val="none" w:sz="0" w:space="0" w:color="auto"/>
      </w:divBdr>
    </w:div>
    <w:div w:id="210044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odora.ivanovic@redc.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hyperlink" Target="https://www.instagram.com/lidlsrbija/" TargetMode="External"/><Relationship Id="rId2" Type="http://schemas.openxmlformats.org/officeDocument/2006/relationships/customXml" Target="../customXml/item2.xml"/><Relationship Id="rId16" Type="http://schemas.openxmlformats.org/officeDocument/2006/relationships/hyperlink" Target="https://www.lidl.rs/sr/Press-88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agana.milacak@redc.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dl.rs/"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lidl.r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FF50709A15084E9DC4E548D09AE9AD" ma:contentTypeVersion="11" ma:contentTypeDescription="Kreiraj novi dokument." ma:contentTypeScope="" ma:versionID="1aad8a3dd5987c2ca56564248b9a78e8">
  <xsd:schema xmlns:xsd="http://www.w3.org/2001/XMLSchema" xmlns:xs="http://www.w3.org/2001/XMLSchema" xmlns:p="http://schemas.microsoft.com/office/2006/metadata/properties" xmlns:ns3="edeecbe8-c948-4fb0-8a8b-e6682758031a" targetNamespace="http://schemas.microsoft.com/office/2006/metadata/properties" ma:root="true" ma:fieldsID="393ba7a25d350170f4fc723c8d19aa48" ns3:_="">
    <xsd:import namespace="edeecbe8-c948-4fb0-8a8b-e6682758031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ecbe8-c948-4fb0-8a8b-e668275803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FA8A6-D9F1-4840-969D-1EFE9DA075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CECEB3-FE12-4CFA-A46E-FDB18F1CB310}">
  <ds:schemaRefs>
    <ds:schemaRef ds:uri="http://schemas.microsoft.com/sharepoint/v3/contenttype/forms"/>
  </ds:schemaRefs>
</ds:datastoreItem>
</file>

<file path=customXml/itemProps3.xml><?xml version="1.0" encoding="utf-8"?>
<ds:datastoreItem xmlns:ds="http://schemas.openxmlformats.org/officeDocument/2006/customXml" ds:itemID="{620E1F12-BC39-49C0-87A1-2A1D3D4A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ecbe8-c948-4fb0-8a8b-e66827580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9B10F-5764-4C3F-AFB0-B3C524956D82}">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Nikolina Kalinic (Nikolina Kalinić)</cp:lastModifiedBy>
  <cp:revision>6</cp:revision>
  <dcterms:created xsi:type="dcterms:W3CDTF">2024-08-23T14:40:00Z</dcterms:created>
  <dcterms:modified xsi:type="dcterms:W3CDTF">2024-08-26T13:05:00Z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dc2d9c1c3bc8df93440ff86f53b7868fb9f845481afe6bf21d5ecd07317c817a</vt:lpwstr>
  </property>
  <property fmtid="{D5CDD505-2E9C-101B-9397-08002B2CF9AE}" pid="3" name="ContentTypeId">
    <vt:lpwstr>0x010100A3FF50709A15084E9DC4E548D09AE9AD</vt:lpwstr>
  </property>
</Properties>
</file>